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506" w:rsidRPr="00C20D41" w:rsidRDefault="00095506" w:rsidP="003A5E45">
      <w:pPr>
        <w:pBdr>
          <w:top w:val="single" w:sz="4" w:space="1" w:color="auto"/>
          <w:left w:val="single" w:sz="4" w:space="4" w:color="auto"/>
          <w:bottom w:val="single" w:sz="4" w:space="1" w:color="auto"/>
          <w:right w:val="single" w:sz="4" w:space="4" w:color="auto"/>
        </w:pBdr>
        <w:spacing w:after="0"/>
        <w:jc w:val="center"/>
        <w:rPr>
          <w:rFonts w:ascii="Arial" w:hAnsi="Arial" w:cs="Arial"/>
          <w:smallCaps/>
          <w:sz w:val="20"/>
          <w:szCs w:val="20"/>
          <w:u w:val="single"/>
        </w:rPr>
      </w:pPr>
      <w:r w:rsidRPr="00C20D41">
        <w:rPr>
          <w:rFonts w:ascii="Arial" w:hAnsi="Arial" w:cs="Arial"/>
          <w:smallCaps/>
          <w:sz w:val="20"/>
          <w:szCs w:val="20"/>
          <w:u w:val="single"/>
        </w:rPr>
        <w:t>www.</w:t>
      </w:r>
      <w:hyperlink r:id="rId5" w:history="1">
        <w:r w:rsidRPr="00C20D41">
          <w:rPr>
            <w:rStyle w:val="Hyperlink"/>
            <w:rFonts w:ascii="Arial" w:hAnsi="Arial" w:cs="Arial"/>
            <w:smallCaps/>
            <w:color w:val="auto"/>
            <w:sz w:val="20"/>
            <w:szCs w:val="20"/>
          </w:rPr>
          <w:t>presidential-aviation.com</w:t>
        </w:r>
      </w:hyperlink>
    </w:p>
    <w:p w:rsidR="00095506" w:rsidRDefault="00095506" w:rsidP="003A5E45">
      <w:pPr>
        <w:spacing w:after="0"/>
        <w:rPr>
          <w:rFonts w:ascii="Arial" w:hAnsi="Arial" w:cs="Arial"/>
          <w:smallCaps/>
          <w:sz w:val="20"/>
          <w:szCs w:val="20"/>
          <w:u w:val="single"/>
        </w:rPr>
      </w:pPr>
    </w:p>
    <w:p w:rsidR="00095506" w:rsidRPr="00C20D41" w:rsidRDefault="00095506" w:rsidP="006C2312">
      <w:pPr>
        <w:spacing w:after="0"/>
        <w:rPr>
          <w:rFonts w:ascii="Arial" w:hAnsi="Arial" w:cs="Arial"/>
          <w:b/>
          <w:sz w:val="20"/>
          <w:szCs w:val="20"/>
          <w:highlight w:val="lightGray"/>
        </w:rPr>
      </w:pPr>
      <w:r w:rsidRPr="00C20D41">
        <w:rPr>
          <w:rFonts w:ascii="Arial" w:hAnsi="Arial" w:cs="Arial"/>
          <w:b/>
          <w:sz w:val="20"/>
          <w:szCs w:val="20"/>
          <w:highlight w:val="lightGray"/>
        </w:rPr>
        <w:t>HOMEPAGE</w:t>
      </w:r>
      <w:r>
        <w:rPr>
          <w:rFonts w:ascii="Arial" w:hAnsi="Arial" w:cs="Arial"/>
          <w:b/>
          <w:sz w:val="20"/>
          <w:szCs w:val="20"/>
          <w:highlight w:val="lightGray"/>
        </w:rPr>
        <w:t xml:space="preserve"> 1 B</w:t>
      </w:r>
    </w:p>
    <w:p w:rsidR="00095506" w:rsidRDefault="00095506" w:rsidP="003A5E45">
      <w:pPr>
        <w:spacing w:after="0"/>
        <w:rPr>
          <w:rFonts w:ascii="Arial" w:hAnsi="Arial" w:cs="Arial"/>
          <w:smallCaps/>
          <w:sz w:val="20"/>
          <w:szCs w:val="20"/>
          <w:u w:val="single"/>
        </w:rPr>
      </w:pPr>
    </w:p>
    <w:p w:rsidR="00095506" w:rsidRPr="00C91EE3" w:rsidRDefault="00095506" w:rsidP="006C2312">
      <w:pPr>
        <w:spacing w:before="100" w:beforeAutospacing="1" w:after="0"/>
        <w:rPr>
          <w:rFonts w:ascii="Arial" w:hAnsi="Arial" w:cs="Arial"/>
          <w:sz w:val="20"/>
          <w:szCs w:val="20"/>
        </w:rPr>
      </w:pPr>
      <w:r w:rsidRPr="00C91EE3">
        <w:rPr>
          <w:rFonts w:ascii="Arial" w:hAnsi="Arial" w:cs="Arial"/>
          <w:sz w:val="20"/>
          <w:szCs w:val="20"/>
        </w:rPr>
        <w:t>Welcome to Presidential Aviation –</w:t>
      </w:r>
      <w:r>
        <w:rPr>
          <w:rFonts w:ascii="Arial" w:hAnsi="Arial" w:cs="Arial"/>
          <w:sz w:val="20"/>
          <w:szCs w:val="20"/>
        </w:rPr>
        <w:t xml:space="preserve"> an industry-</w:t>
      </w:r>
      <w:r w:rsidRPr="00C91EE3">
        <w:rPr>
          <w:rFonts w:ascii="Arial" w:hAnsi="Arial" w:cs="Arial"/>
          <w:sz w:val="20"/>
          <w:szCs w:val="20"/>
        </w:rPr>
        <w:t xml:space="preserve">leading </w:t>
      </w:r>
      <w:r>
        <w:rPr>
          <w:rFonts w:ascii="Arial" w:hAnsi="Arial" w:cs="Arial"/>
          <w:color w:val="FF0000"/>
          <w:sz w:val="20"/>
          <w:szCs w:val="20"/>
          <w:u w:val="single"/>
        </w:rPr>
        <w:t>P</w:t>
      </w:r>
      <w:r w:rsidRPr="00C91EE3">
        <w:rPr>
          <w:rFonts w:ascii="Arial" w:hAnsi="Arial" w:cs="Arial"/>
          <w:color w:val="FF0000"/>
          <w:sz w:val="20"/>
          <w:szCs w:val="20"/>
          <w:u w:val="single"/>
        </w:rPr>
        <w:t xml:space="preserve">rivate </w:t>
      </w:r>
      <w:r>
        <w:rPr>
          <w:rFonts w:ascii="Arial" w:hAnsi="Arial" w:cs="Arial"/>
          <w:color w:val="FF0000"/>
          <w:sz w:val="20"/>
          <w:szCs w:val="20"/>
          <w:u w:val="single"/>
        </w:rPr>
        <w:t>J</w:t>
      </w:r>
      <w:r w:rsidRPr="00C91EE3">
        <w:rPr>
          <w:rFonts w:ascii="Arial" w:hAnsi="Arial" w:cs="Arial"/>
          <w:color w:val="FF0000"/>
          <w:sz w:val="20"/>
          <w:szCs w:val="20"/>
          <w:u w:val="single"/>
        </w:rPr>
        <w:t xml:space="preserve">et </w:t>
      </w:r>
      <w:r>
        <w:rPr>
          <w:rFonts w:ascii="Arial" w:hAnsi="Arial" w:cs="Arial"/>
          <w:color w:val="FF0000"/>
          <w:sz w:val="20"/>
          <w:szCs w:val="20"/>
          <w:u w:val="single"/>
        </w:rPr>
        <w:t>A</w:t>
      </w:r>
      <w:r w:rsidRPr="00C91EE3">
        <w:rPr>
          <w:rFonts w:ascii="Arial" w:hAnsi="Arial" w:cs="Arial"/>
          <w:color w:val="FF0000"/>
          <w:sz w:val="20"/>
          <w:szCs w:val="20"/>
          <w:u w:val="single"/>
        </w:rPr>
        <w:t xml:space="preserve">ir </w:t>
      </w:r>
      <w:r>
        <w:rPr>
          <w:rFonts w:ascii="Arial" w:hAnsi="Arial" w:cs="Arial"/>
          <w:color w:val="FF0000"/>
          <w:sz w:val="20"/>
          <w:szCs w:val="20"/>
          <w:u w:val="single"/>
        </w:rPr>
        <w:t>C</w:t>
      </w:r>
      <w:r w:rsidRPr="00C91EE3">
        <w:rPr>
          <w:rFonts w:ascii="Arial" w:hAnsi="Arial" w:cs="Arial"/>
          <w:color w:val="FF0000"/>
          <w:sz w:val="20"/>
          <w:szCs w:val="20"/>
          <w:u w:val="single"/>
        </w:rPr>
        <w:t>harter</w:t>
      </w:r>
      <w:r w:rsidRPr="00C91EE3">
        <w:rPr>
          <w:rFonts w:ascii="Arial" w:hAnsi="Arial" w:cs="Arial"/>
          <w:sz w:val="20"/>
          <w:szCs w:val="20"/>
        </w:rPr>
        <w:t xml:space="preserve">, </w:t>
      </w:r>
      <w:r>
        <w:rPr>
          <w:rFonts w:ascii="Arial" w:hAnsi="Arial" w:cs="Arial"/>
          <w:color w:val="FF0000"/>
          <w:sz w:val="20"/>
          <w:szCs w:val="20"/>
          <w:u w:val="single"/>
        </w:rPr>
        <w:t>A</w:t>
      </w:r>
      <w:r w:rsidRPr="007651F9">
        <w:rPr>
          <w:rFonts w:ascii="Arial" w:hAnsi="Arial" w:cs="Arial"/>
          <w:color w:val="FF0000"/>
          <w:sz w:val="20"/>
          <w:szCs w:val="20"/>
          <w:u w:val="single"/>
        </w:rPr>
        <w:t xml:space="preserve">ircraft </w:t>
      </w:r>
      <w:r>
        <w:rPr>
          <w:rFonts w:ascii="Arial" w:hAnsi="Arial" w:cs="Arial"/>
          <w:color w:val="FF0000"/>
          <w:sz w:val="20"/>
          <w:szCs w:val="20"/>
          <w:u w:val="single"/>
        </w:rPr>
        <w:t>M</w:t>
      </w:r>
      <w:r w:rsidRPr="007651F9">
        <w:rPr>
          <w:rFonts w:ascii="Arial" w:hAnsi="Arial" w:cs="Arial"/>
          <w:color w:val="FF0000"/>
          <w:sz w:val="20"/>
          <w:szCs w:val="20"/>
          <w:u w:val="single"/>
        </w:rPr>
        <w:t xml:space="preserve">anagement </w:t>
      </w:r>
      <w:r>
        <w:rPr>
          <w:rFonts w:ascii="Arial" w:hAnsi="Arial" w:cs="Arial"/>
          <w:color w:val="FF0000"/>
          <w:sz w:val="20"/>
          <w:szCs w:val="20"/>
          <w:u w:val="single"/>
        </w:rPr>
        <w:t>S</w:t>
      </w:r>
      <w:r w:rsidRPr="007651F9">
        <w:rPr>
          <w:rFonts w:ascii="Arial" w:hAnsi="Arial" w:cs="Arial"/>
          <w:color w:val="FF0000"/>
          <w:sz w:val="20"/>
          <w:szCs w:val="20"/>
          <w:u w:val="single"/>
        </w:rPr>
        <w:t>ervices</w:t>
      </w:r>
      <w:r w:rsidRPr="007651F9">
        <w:rPr>
          <w:rFonts w:ascii="Arial" w:hAnsi="Arial" w:cs="Arial"/>
          <w:color w:val="FF0000"/>
          <w:sz w:val="20"/>
          <w:szCs w:val="20"/>
        </w:rPr>
        <w:t xml:space="preserve"> </w:t>
      </w:r>
      <w:r>
        <w:rPr>
          <w:rFonts w:ascii="Arial" w:hAnsi="Arial" w:cs="Arial"/>
          <w:sz w:val="20"/>
          <w:szCs w:val="20"/>
        </w:rPr>
        <w:t xml:space="preserve">and </w:t>
      </w:r>
      <w:r>
        <w:rPr>
          <w:rFonts w:ascii="Arial" w:hAnsi="Arial" w:cs="Arial"/>
          <w:color w:val="FF0000"/>
          <w:sz w:val="20"/>
          <w:szCs w:val="20"/>
          <w:u w:val="single"/>
        </w:rPr>
        <w:t>A</w:t>
      </w:r>
      <w:r w:rsidRPr="007651F9">
        <w:rPr>
          <w:rFonts w:ascii="Arial" w:hAnsi="Arial" w:cs="Arial"/>
          <w:color w:val="FF0000"/>
          <w:sz w:val="20"/>
          <w:szCs w:val="20"/>
          <w:u w:val="single"/>
        </w:rPr>
        <w:t xml:space="preserve">ircraft </w:t>
      </w:r>
      <w:r>
        <w:rPr>
          <w:rFonts w:ascii="Arial" w:hAnsi="Arial" w:cs="Arial"/>
          <w:color w:val="FF0000"/>
          <w:sz w:val="20"/>
          <w:szCs w:val="20"/>
          <w:u w:val="single"/>
        </w:rPr>
        <w:t>M</w:t>
      </w:r>
      <w:r w:rsidRPr="007651F9">
        <w:rPr>
          <w:rFonts w:ascii="Arial" w:hAnsi="Arial" w:cs="Arial"/>
          <w:color w:val="FF0000"/>
          <w:sz w:val="20"/>
          <w:szCs w:val="20"/>
          <w:u w:val="single"/>
        </w:rPr>
        <w:t xml:space="preserve">aintenance </w:t>
      </w:r>
      <w:r>
        <w:rPr>
          <w:rFonts w:ascii="Arial" w:hAnsi="Arial" w:cs="Arial"/>
          <w:color w:val="FF0000"/>
          <w:sz w:val="20"/>
          <w:szCs w:val="20"/>
          <w:u w:val="single"/>
        </w:rPr>
        <w:t>S</w:t>
      </w:r>
      <w:r w:rsidRPr="007651F9">
        <w:rPr>
          <w:rFonts w:ascii="Arial" w:hAnsi="Arial" w:cs="Arial"/>
          <w:color w:val="FF0000"/>
          <w:sz w:val="20"/>
          <w:szCs w:val="20"/>
          <w:u w:val="single"/>
        </w:rPr>
        <w:t>ervices</w:t>
      </w:r>
      <w:r>
        <w:rPr>
          <w:rFonts w:ascii="Arial" w:hAnsi="Arial" w:cs="Arial"/>
          <w:sz w:val="20"/>
          <w:szCs w:val="20"/>
        </w:rPr>
        <w:t xml:space="preserve"> </w:t>
      </w:r>
      <w:r w:rsidRPr="00C91EE3">
        <w:rPr>
          <w:rFonts w:ascii="Arial" w:hAnsi="Arial" w:cs="Arial"/>
          <w:sz w:val="20"/>
          <w:szCs w:val="20"/>
        </w:rPr>
        <w:t>company dedicated to providing the highest quality of personalized service to</w:t>
      </w:r>
      <w:r>
        <w:rPr>
          <w:rFonts w:ascii="Arial" w:hAnsi="Arial" w:cs="Arial"/>
          <w:sz w:val="20"/>
          <w:szCs w:val="20"/>
        </w:rPr>
        <w:t xml:space="preserve"> our discerning</w:t>
      </w:r>
      <w:r w:rsidRPr="00C91EE3">
        <w:rPr>
          <w:rFonts w:ascii="Arial" w:hAnsi="Arial" w:cs="Arial"/>
          <w:sz w:val="20"/>
          <w:szCs w:val="20"/>
        </w:rPr>
        <w:t xml:space="preserve"> </w:t>
      </w:r>
      <w:r>
        <w:rPr>
          <w:rFonts w:ascii="Arial" w:hAnsi="Arial" w:cs="Arial"/>
          <w:color w:val="FF0000"/>
          <w:sz w:val="20"/>
          <w:szCs w:val="20"/>
        </w:rPr>
        <w:t>private jet owner</w:t>
      </w:r>
      <w:r w:rsidRPr="00C91EE3">
        <w:rPr>
          <w:rFonts w:ascii="Arial" w:hAnsi="Arial" w:cs="Arial"/>
          <w:color w:val="FF0000"/>
          <w:sz w:val="20"/>
          <w:szCs w:val="20"/>
        </w:rPr>
        <w:t xml:space="preserve"> </w:t>
      </w:r>
      <w:r w:rsidRPr="00C91EE3">
        <w:rPr>
          <w:rFonts w:ascii="Arial" w:hAnsi="Arial" w:cs="Arial"/>
          <w:sz w:val="20"/>
          <w:szCs w:val="20"/>
        </w:rPr>
        <w:t xml:space="preserve">and </w:t>
      </w:r>
      <w:r w:rsidRPr="00C91EE3">
        <w:rPr>
          <w:rFonts w:ascii="Arial" w:hAnsi="Arial" w:cs="Arial"/>
          <w:color w:val="FF0000"/>
          <w:sz w:val="20"/>
          <w:szCs w:val="20"/>
        </w:rPr>
        <w:t>private charter</w:t>
      </w:r>
      <w:r>
        <w:rPr>
          <w:rFonts w:ascii="Arial" w:hAnsi="Arial" w:cs="Arial"/>
          <w:color w:val="FF0000"/>
          <w:sz w:val="20"/>
          <w:szCs w:val="20"/>
        </w:rPr>
        <w:t xml:space="preserve"> jet</w:t>
      </w:r>
      <w:r w:rsidRPr="00C91EE3">
        <w:rPr>
          <w:rFonts w:ascii="Arial" w:hAnsi="Arial" w:cs="Arial"/>
          <w:color w:val="FF0000"/>
          <w:sz w:val="20"/>
          <w:szCs w:val="20"/>
        </w:rPr>
        <w:t xml:space="preserve"> </w:t>
      </w:r>
      <w:r>
        <w:rPr>
          <w:rFonts w:ascii="Arial" w:hAnsi="Arial" w:cs="Arial"/>
          <w:sz w:val="20"/>
          <w:szCs w:val="20"/>
        </w:rPr>
        <w:t>clientele</w:t>
      </w:r>
      <w:r w:rsidRPr="00C91EE3">
        <w:rPr>
          <w:rFonts w:ascii="Arial" w:hAnsi="Arial" w:cs="Arial"/>
          <w:sz w:val="20"/>
          <w:szCs w:val="20"/>
        </w:rPr>
        <w:t>.</w:t>
      </w:r>
    </w:p>
    <w:p w:rsidR="00095506" w:rsidRDefault="00095506" w:rsidP="006C2312">
      <w:pPr>
        <w:spacing w:after="0"/>
        <w:rPr>
          <w:rFonts w:ascii="Arial" w:hAnsi="Arial" w:cs="Arial"/>
          <w:sz w:val="20"/>
          <w:szCs w:val="20"/>
        </w:rPr>
      </w:pPr>
    </w:p>
    <w:p w:rsidR="00095506" w:rsidRDefault="00095506" w:rsidP="006C2312">
      <w:pPr>
        <w:spacing w:after="0"/>
        <w:rPr>
          <w:rFonts w:ascii="Arial" w:hAnsi="Arial" w:cs="Arial"/>
          <w:sz w:val="20"/>
          <w:szCs w:val="20"/>
        </w:rPr>
      </w:pPr>
      <w:r>
        <w:rPr>
          <w:rFonts w:ascii="Arial" w:hAnsi="Arial" w:cs="Arial"/>
          <w:sz w:val="20"/>
          <w:szCs w:val="20"/>
        </w:rPr>
        <w:t xml:space="preserve">As </w:t>
      </w:r>
      <w:r w:rsidRPr="00C91EE3">
        <w:rPr>
          <w:rFonts w:ascii="Arial" w:hAnsi="Arial" w:cs="Arial"/>
          <w:sz w:val="20"/>
          <w:szCs w:val="20"/>
        </w:rPr>
        <w:t xml:space="preserve">a premier boutique </w:t>
      </w:r>
      <w:r w:rsidRPr="00C91EE3">
        <w:rPr>
          <w:rFonts w:ascii="Arial" w:hAnsi="Arial" w:cs="Arial"/>
          <w:color w:val="FF0000"/>
          <w:sz w:val="20"/>
          <w:szCs w:val="20"/>
        </w:rPr>
        <w:t>private jet</w:t>
      </w:r>
      <w:r>
        <w:rPr>
          <w:rFonts w:ascii="Arial" w:hAnsi="Arial" w:cs="Arial"/>
          <w:sz w:val="20"/>
          <w:szCs w:val="20"/>
        </w:rPr>
        <w:t xml:space="preserve"> operator, we offer </w:t>
      </w:r>
      <w:r w:rsidRPr="00C91EE3">
        <w:rPr>
          <w:rFonts w:ascii="Arial" w:hAnsi="Arial" w:cs="Arial"/>
          <w:sz w:val="20"/>
          <w:szCs w:val="20"/>
        </w:rPr>
        <w:t xml:space="preserve">custom-tailored </w:t>
      </w:r>
      <w:r w:rsidRPr="00C91EE3">
        <w:rPr>
          <w:rFonts w:ascii="Arial" w:hAnsi="Arial" w:cs="Arial"/>
          <w:color w:val="FF0000"/>
          <w:sz w:val="20"/>
          <w:szCs w:val="20"/>
        </w:rPr>
        <w:t xml:space="preserve">luxury private jet charter </w:t>
      </w:r>
      <w:r w:rsidRPr="00C91EE3">
        <w:rPr>
          <w:rFonts w:ascii="Arial" w:hAnsi="Arial" w:cs="Arial"/>
          <w:sz w:val="20"/>
          <w:szCs w:val="20"/>
        </w:rPr>
        <w:t xml:space="preserve">service for business or leisure travel. Whether you’re jaunting stateside or jet-setting around the globe, Presidential Aviation’s personal and </w:t>
      </w:r>
      <w:r w:rsidRPr="00C91EE3">
        <w:rPr>
          <w:rFonts w:ascii="Arial" w:hAnsi="Arial" w:cs="Arial"/>
          <w:color w:val="FF0000"/>
          <w:sz w:val="20"/>
          <w:szCs w:val="20"/>
        </w:rPr>
        <w:t xml:space="preserve">corporate </w:t>
      </w:r>
      <w:r w:rsidRPr="00C91EE3">
        <w:rPr>
          <w:rFonts w:ascii="Arial" w:hAnsi="Arial" w:cs="Arial"/>
          <w:color w:val="FF0000"/>
          <w:sz w:val="20"/>
          <w:szCs w:val="20"/>
          <w:u w:val="single"/>
        </w:rPr>
        <w:t>private jet air charters</w:t>
      </w:r>
      <w:r w:rsidRPr="00C91EE3">
        <w:rPr>
          <w:rFonts w:ascii="Arial" w:hAnsi="Arial" w:cs="Arial"/>
          <w:color w:val="FF0000"/>
          <w:sz w:val="20"/>
          <w:szCs w:val="20"/>
        </w:rPr>
        <w:t xml:space="preserve"> </w:t>
      </w:r>
      <w:r w:rsidRPr="00C91EE3">
        <w:rPr>
          <w:rFonts w:ascii="Arial" w:hAnsi="Arial" w:cs="Arial"/>
          <w:sz w:val="20"/>
          <w:szCs w:val="20"/>
        </w:rPr>
        <w:t>will assure you reach your domestic or international destination in stress-free comfort and style.</w:t>
      </w:r>
    </w:p>
    <w:p w:rsidR="00095506" w:rsidRPr="00C91EE3" w:rsidRDefault="00095506" w:rsidP="006C2312">
      <w:pPr>
        <w:spacing w:after="0"/>
        <w:rPr>
          <w:rFonts w:ascii="Arial" w:hAnsi="Arial" w:cs="Arial"/>
          <w:sz w:val="20"/>
          <w:szCs w:val="20"/>
        </w:rPr>
      </w:pPr>
    </w:p>
    <w:p w:rsidR="00095506" w:rsidRDefault="00095506" w:rsidP="006C2312">
      <w:pPr>
        <w:spacing w:after="0"/>
        <w:rPr>
          <w:rFonts w:ascii="Arial" w:hAnsi="Arial" w:cs="Arial"/>
          <w:sz w:val="20"/>
          <w:szCs w:val="20"/>
        </w:rPr>
      </w:pPr>
      <w:r>
        <w:rPr>
          <w:rFonts w:ascii="Arial" w:hAnsi="Arial" w:cs="Arial"/>
          <w:sz w:val="20"/>
          <w:szCs w:val="20"/>
        </w:rPr>
        <w:t xml:space="preserve">For </w:t>
      </w:r>
      <w:r w:rsidRPr="007651F9">
        <w:rPr>
          <w:rFonts w:ascii="Arial" w:hAnsi="Arial" w:cs="Arial"/>
          <w:color w:val="FF0000"/>
          <w:sz w:val="20"/>
          <w:szCs w:val="20"/>
        </w:rPr>
        <w:t xml:space="preserve">private jet aircraft </w:t>
      </w:r>
      <w:r>
        <w:rPr>
          <w:rFonts w:ascii="Arial" w:hAnsi="Arial" w:cs="Arial"/>
          <w:sz w:val="20"/>
          <w:szCs w:val="20"/>
        </w:rPr>
        <w:t xml:space="preserve">owners, our </w:t>
      </w:r>
      <w:r>
        <w:rPr>
          <w:rFonts w:ascii="Arial" w:hAnsi="Arial" w:cs="Arial"/>
          <w:color w:val="FF0000"/>
          <w:sz w:val="20"/>
          <w:szCs w:val="20"/>
          <w:u w:val="single"/>
        </w:rPr>
        <w:t>jet</w:t>
      </w:r>
      <w:r w:rsidRPr="007651F9">
        <w:rPr>
          <w:rFonts w:ascii="Arial" w:hAnsi="Arial" w:cs="Arial"/>
          <w:color w:val="FF0000"/>
          <w:sz w:val="20"/>
          <w:szCs w:val="20"/>
          <w:u w:val="single"/>
        </w:rPr>
        <w:t xml:space="preserve"> management services</w:t>
      </w:r>
      <w:r w:rsidRPr="007651F9">
        <w:rPr>
          <w:rFonts w:ascii="Arial" w:hAnsi="Arial" w:cs="Arial"/>
          <w:color w:val="FF0000"/>
          <w:sz w:val="20"/>
          <w:szCs w:val="20"/>
        </w:rPr>
        <w:t xml:space="preserve"> </w:t>
      </w:r>
      <w:r>
        <w:rPr>
          <w:rFonts w:ascii="Arial" w:hAnsi="Arial" w:cs="Arial"/>
          <w:sz w:val="20"/>
          <w:szCs w:val="20"/>
        </w:rPr>
        <w:t xml:space="preserve">and </w:t>
      </w:r>
      <w:r w:rsidRPr="007651F9">
        <w:rPr>
          <w:rFonts w:ascii="Arial" w:hAnsi="Arial" w:cs="Arial"/>
          <w:color w:val="FF0000"/>
          <w:sz w:val="20"/>
          <w:szCs w:val="20"/>
          <w:u w:val="single"/>
        </w:rPr>
        <w:t>aircraft maintenance services</w:t>
      </w:r>
      <w:r>
        <w:rPr>
          <w:rFonts w:ascii="Arial" w:hAnsi="Arial" w:cs="Arial"/>
          <w:sz w:val="20"/>
          <w:szCs w:val="20"/>
        </w:rPr>
        <w:t xml:space="preserve"> are second to none.  We provide a comprehensive suite of </w:t>
      </w:r>
      <w:r>
        <w:rPr>
          <w:rFonts w:ascii="Arial" w:hAnsi="Arial" w:cs="Arial"/>
          <w:color w:val="FF0000"/>
          <w:sz w:val="20"/>
          <w:szCs w:val="20"/>
        </w:rPr>
        <w:t>aircraft</w:t>
      </w:r>
      <w:r w:rsidRPr="007651F9">
        <w:rPr>
          <w:rFonts w:ascii="Arial" w:hAnsi="Arial" w:cs="Arial"/>
          <w:color w:val="FF0000"/>
          <w:sz w:val="20"/>
          <w:szCs w:val="20"/>
        </w:rPr>
        <w:t xml:space="preserve"> management</w:t>
      </w:r>
      <w:r>
        <w:rPr>
          <w:rFonts w:ascii="Arial" w:hAnsi="Arial" w:cs="Arial"/>
          <w:sz w:val="20"/>
          <w:szCs w:val="20"/>
        </w:rPr>
        <w:t xml:space="preserve"> and </w:t>
      </w:r>
      <w:r w:rsidRPr="007651F9">
        <w:rPr>
          <w:rFonts w:ascii="Arial" w:hAnsi="Arial" w:cs="Arial"/>
          <w:color w:val="FF0000"/>
          <w:sz w:val="20"/>
          <w:szCs w:val="20"/>
        </w:rPr>
        <w:t>private aircraft maintenance</w:t>
      </w:r>
      <w:r>
        <w:rPr>
          <w:rFonts w:ascii="Arial" w:hAnsi="Arial" w:cs="Arial"/>
          <w:sz w:val="20"/>
          <w:szCs w:val="20"/>
        </w:rPr>
        <w:t xml:space="preserve"> services that are custom-tailored to suit. </w:t>
      </w:r>
    </w:p>
    <w:p w:rsidR="00095506" w:rsidRDefault="00095506" w:rsidP="006C2312">
      <w:pPr>
        <w:spacing w:after="0"/>
        <w:rPr>
          <w:rFonts w:ascii="Arial" w:hAnsi="Arial" w:cs="Arial"/>
          <w:sz w:val="20"/>
          <w:szCs w:val="20"/>
        </w:rPr>
      </w:pPr>
    </w:p>
    <w:p w:rsidR="00095506" w:rsidRDefault="00095506" w:rsidP="006C2312">
      <w:pPr>
        <w:spacing w:after="0"/>
        <w:rPr>
          <w:rFonts w:ascii="Arial" w:hAnsi="Arial" w:cs="Arial"/>
          <w:sz w:val="20"/>
          <w:szCs w:val="20"/>
        </w:rPr>
      </w:pPr>
      <w:r>
        <w:rPr>
          <w:rFonts w:ascii="Arial" w:hAnsi="Arial" w:cs="Arial"/>
          <w:sz w:val="20"/>
          <w:szCs w:val="20"/>
        </w:rPr>
        <w:t xml:space="preserve">We invite you to learn why Presidential Aviation is the best choice for your </w:t>
      </w:r>
      <w:r w:rsidRPr="006A159E">
        <w:rPr>
          <w:rFonts w:ascii="Arial" w:hAnsi="Arial" w:cs="Arial"/>
          <w:color w:val="FF0000"/>
          <w:sz w:val="20"/>
          <w:szCs w:val="20"/>
        </w:rPr>
        <w:t>private jet air charter</w:t>
      </w:r>
      <w:r>
        <w:rPr>
          <w:rFonts w:ascii="Arial" w:hAnsi="Arial" w:cs="Arial"/>
          <w:sz w:val="20"/>
          <w:szCs w:val="20"/>
        </w:rPr>
        <w:t xml:space="preserve">, </w:t>
      </w:r>
      <w:r w:rsidRPr="006A159E">
        <w:rPr>
          <w:rFonts w:ascii="Arial" w:hAnsi="Arial" w:cs="Arial"/>
          <w:color w:val="FF0000"/>
          <w:sz w:val="20"/>
          <w:szCs w:val="20"/>
        </w:rPr>
        <w:t xml:space="preserve">aircraft management </w:t>
      </w:r>
      <w:r>
        <w:rPr>
          <w:rFonts w:ascii="Arial" w:hAnsi="Arial" w:cs="Arial"/>
          <w:sz w:val="20"/>
          <w:szCs w:val="20"/>
        </w:rPr>
        <w:t>and</w:t>
      </w:r>
      <w:r w:rsidRPr="006A159E">
        <w:rPr>
          <w:rFonts w:ascii="Arial" w:hAnsi="Arial" w:cs="Arial"/>
          <w:color w:val="FF0000"/>
          <w:sz w:val="20"/>
          <w:szCs w:val="20"/>
        </w:rPr>
        <w:t xml:space="preserve"> jet maintenance</w:t>
      </w:r>
      <w:r>
        <w:rPr>
          <w:rFonts w:ascii="Arial" w:hAnsi="Arial" w:cs="Arial"/>
          <w:sz w:val="20"/>
          <w:szCs w:val="20"/>
        </w:rPr>
        <w:t xml:space="preserve"> needs.</w:t>
      </w:r>
    </w:p>
    <w:p w:rsidR="00095506" w:rsidRDefault="00095506" w:rsidP="006C2312">
      <w:pPr>
        <w:spacing w:after="0"/>
        <w:rPr>
          <w:rFonts w:ascii="Arial" w:hAnsi="Arial" w:cs="Arial"/>
          <w:sz w:val="20"/>
          <w:szCs w:val="20"/>
        </w:rPr>
      </w:pPr>
    </w:p>
    <w:p w:rsidR="00095506" w:rsidRDefault="00095506" w:rsidP="006C2312">
      <w:pPr>
        <w:spacing w:after="0"/>
        <w:rPr>
          <w:rFonts w:ascii="Arial" w:hAnsi="Arial" w:cs="Arial"/>
          <w:sz w:val="20"/>
          <w:szCs w:val="20"/>
        </w:rPr>
      </w:pPr>
      <w:r w:rsidRPr="006A159E">
        <w:rPr>
          <w:rFonts w:ascii="Arial" w:hAnsi="Arial" w:cs="Arial"/>
          <w:sz w:val="20"/>
          <w:szCs w:val="20"/>
          <w:highlight w:val="yellow"/>
        </w:rPr>
        <w:t>Possibly add:</w:t>
      </w:r>
    </w:p>
    <w:p w:rsidR="00095506" w:rsidRDefault="00095506" w:rsidP="006C2312">
      <w:pPr>
        <w:spacing w:after="0"/>
        <w:rPr>
          <w:rFonts w:ascii="Arial" w:hAnsi="Arial" w:cs="Arial"/>
          <w:sz w:val="20"/>
          <w:szCs w:val="20"/>
        </w:rPr>
      </w:pPr>
      <w:r>
        <w:rPr>
          <w:rFonts w:ascii="Arial" w:hAnsi="Arial" w:cs="Arial"/>
          <w:sz w:val="20"/>
          <w:szCs w:val="20"/>
        </w:rPr>
        <w:t xml:space="preserve">One phone call …a word of possibility </w:t>
      </w:r>
    </w:p>
    <w:p w:rsidR="00095506" w:rsidRDefault="00095506" w:rsidP="006C2312">
      <w:pPr>
        <w:spacing w:after="0"/>
        <w:rPr>
          <w:rFonts w:ascii="Verdana" w:hAnsi="Verdana"/>
        </w:rPr>
      </w:pPr>
      <w:r>
        <w:rPr>
          <w:rFonts w:ascii="Arial" w:hAnsi="Arial" w:cs="Arial"/>
          <w:i/>
          <w:color w:val="FF00FF"/>
          <w:sz w:val="20"/>
          <w:szCs w:val="20"/>
        </w:rPr>
        <w:t>(this is a play on/ties together</w:t>
      </w:r>
      <w:r w:rsidRPr="00C91EE3">
        <w:rPr>
          <w:rFonts w:ascii="Arial" w:hAnsi="Arial" w:cs="Arial"/>
          <w:i/>
          <w:color w:val="FF00FF"/>
          <w:sz w:val="20"/>
          <w:szCs w:val="20"/>
        </w:rPr>
        <w:t xml:space="preserve"> the “one phone call can take you around the world tag</w:t>
      </w:r>
      <w:r>
        <w:rPr>
          <w:rFonts w:ascii="Arial" w:hAnsi="Arial" w:cs="Arial"/>
          <w:i/>
          <w:color w:val="FF00FF"/>
          <w:sz w:val="20"/>
          <w:szCs w:val="20"/>
        </w:rPr>
        <w:t xml:space="preserve"> that precedes</w:t>
      </w:r>
      <w:r w:rsidRPr="00C91EE3">
        <w:rPr>
          <w:rFonts w:ascii="Arial" w:hAnsi="Arial" w:cs="Arial"/>
          <w:i/>
          <w:color w:val="FF00FF"/>
          <w:sz w:val="20"/>
          <w:szCs w:val="20"/>
        </w:rPr>
        <w:t>”)</w:t>
      </w:r>
      <w:r w:rsidRPr="00827E52">
        <w:rPr>
          <w:rFonts w:ascii="Verdana" w:hAnsi="Verdana"/>
        </w:rPr>
        <w:pict>
          <v:rect id="_x0000_i1025" style="width:0;height:1.5pt" o:hralign="center" o:hrstd="t" o:hr="t" fillcolor="#7f7f7f" stroked="f"/>
        </w:pict>
      </w:r>
    </w:p>
    <w:p w:rsidR="00095506" w:rsidRDefault="00095506" w:rsidP="006C2312">
      <w:pPr>
        <w:spacing w:after="0"/>
        <w:rPr>
          <w:rFonts w:ascii="Verdana" w:hAnsi="Verdana"/>
        </w:rPr>
      </w:pPr>
    </w:p>
    <w:p w:rsidR="00095506" w:rsidRPr="00C20D41" w:rsidRDefault="00095506" w:rsidP="003A5E45">
      <w:pPr>
        <w:spacing w:after="0"/>
        <w:rPr>
          <w:rFonts w:ascii="Arial" w:hAnsi="Arial" w:cs="Arial"/>
          <w:smallCaps/>
          <w:sz w:val="20"/>
          <w:szCs w:val="20"/>
          <w:u w:val="single"/>
        </w:rPr>
      </w:pPr>
    </w:p>
    <w:p w:rsidR="00095506" w:rsidRPr="00C20D41" w:rsidRDefault="00095506" w:rsidP="003A5E45">
      <w:pPr>
        <w:spacing w:after="0"/>
        <w:rPr>
          <w:rFonts w:ascii="Arial" w:hAnsi="Arial" w:cs="Arial"/>
          <w:b/>
          <w:sz w:val="20"/>
          <w:szCs w:val="20"/>
          <w:highlight w:val="lightGray"/>
        </w:rPr>
      </w:pPr>
      <w:r w:rsidRPr="00C20D41">
        <w:rPr>
          <w:rFonts w:ascii="Arial" w:hAnsi="Arial" w:cs="Arial"/>
          <w:b/>
          <w:sz w:val="20"/>
          <w:szCs w:val="20"/>
          <w:highlight w:val="lightGray"/>
        </w:rPr>
        <w:t>HOMEPAGE</w:t>
      </w:r>
      <w:r>
        <w:rPr>
          <w:rFonts w:ascii="Arial" w:hAnsi="Arial" w:cs="Arial"/>
          <w:b/>
          <w:sz w:val="20"/>
          <w:szCs w:val="20"/>
          <w:highlight w:val="lightGray"/>
        </w:rPr>
        <w:t xml:space="preserve"> 1 A</w:t>
      </w:r>
    </w:p>
    <w:p w:rsidR="00095506" w:rsidRPr="00C20D41" w:rsidRDefault="00095506" w:rsidP="003A5E45">
      <w:pPr>
        <w:spacing w:after="0"/>
        <w:rPr>
          <w:rFonts w:ascii="Arial" w:hAnsi="Arial" w:cs="Arial"/>
          <w:sz w:val="20"/>
          <w:szCs w:val="20"/>
        </w:rPr>
      </w:pPr>
    </w:p>
    <w:p w:rsidR="00095506" w:rsidRDefault="00095506" w:rsidP="003A5E45">
      <w:pPr>
        <w:spacing w:after="0"/>
        <w:rPr>
          <w:rFonts w:ascii="Arial" w:hAnsi="Arial" w:cs="Arial"/>
          <w:sz w:val="20"/>
          <w:szCs w:val="20"/>
        </w:rPr>
      </w:pPr>
      <w:r>
        <w:rPr>
          <w:rFonts w:ascii="Arial" w:hAnsi="Arial" w:cs="Arial"/>
          <w:sz w:val="20"/>
          <w:szCs w:val="20"/>
        </w:rPr>
        <w:t xml:space="preserve">You’re smart, you’re savvy and your stylish … your method of travel should be too.  Whether you’re jaunting stateside or jet-setting around the globe for business or pleasure, Presidential </w:t>
      </w:r>
    </w:p>
    <w:p w:rsidR="00095506" w:rsidRDefault="00095506" w:rsidP="003A5E45">
      <w:pPr>
        <w:spacing w:after="0"/>
        <w:rPr>
          <w:rFonts w:ascii="Arial" w:hAnsi="Arial" w:cs="Arial"/>
          <w:sz w:val="20"/>
          <w:szCs w:val="20"/>
        </w:rPr>
      </w:pPr>
      <w:r>
        <w:rPr>
          <w:rFonts w:ascii="Arial" w:hAnsi="Arial" w:cs="Arial"/>
          <w:sz w:val="20"/>
          <w:szCs w:val="20"/>
        </w:rPr>
        <w:t xml:space="preserve">Aviation’s personalized leisure and </w:t>
      </w:r>
      <w:r w:rsidRPr="00104636">
        <w:rPr>
          <w:rFonts w:ascii="Arial" w:hAnsi="Arial" w:cs="Arial"/>
          <w:color w:val="FF0000"/>
          <w:sz w:val="20"/>
          <w:szCs w:val="20"/>
        </w:rPr>
        <w:t xml:space="preserve">corporate </w:t>
      </w:r>
      <w:r w:rsidRPr="003615A3">
        <w:rPr>
          <w:rFonts w:ascii="Arial" w:hAnsi="Arial" w:cs="Arial"/>
          <w:color w:val="FF0000"/>
          <w:sz w:val="20"/>
          <w:szCs w:val="20"/>
          <w:u w:val="single"/>
        </w:rPr>
        <w:t>private jet air charters</w:t>
      </w:r>
      <w:r w:rsidRPr="000C6791">
        <w:rPr>
          <w:rFonts w:ascii="Arial" w:hAnsi="Arial" w:cs="Arial"/>
          <w:color w:val="FF0000"/>
          <w:sz w:val="20"/>
          <w:szCs w:val="20"/>
        </w:rPr>
        <w:t xml:space="preserve"> </w:t>
      </w:r>
      <w:r>
        <w:rPr>
          <w:rFonts w:ascii="Arial" w:hAnsi="Arial" w:cs="Arial"/>
          <w:sz w:val="20"/>
          <w:szCs w:val="20"/>
        </w:rPr>
        <w:t>will immerse you in luxury as you fly to your domestic or international destination … on your terms.</w:t>
      </w:r>
    </w:p>
    <w:p w:rsidR="00095506" w:rsidRDefault="00095506" w:rsidP="003A5E45">
      <w:pPr>
        <w:spacing w:after="0"/>
        <w:rPr>
          <w:rFonts w:ascii="Arial" w:hAnsi="Arial" w:cs="Arial"/>
          <w:sz w:val="20"/>
          <w:szCs w:val="20"/>
        </w:rPr>
      </w:pPr>
    </w:p>
    <w:p w:rsidR="00095506" w:rsidRDefault="00095506" w:rsidP="003A5E45">
      <w:pPr>
        <w:spacing w:after="0"/>
        <w:rPr>
          <w:rFonts w:ascii="Arial" w:hAnsi="Arial" w:cs="Arial"/>
          <w:sz w:val="20"/>
          <w:szCs w:val="20"/>
        </w:rPr>
      </w:pPr>
      <w:r>
        <w:rPr>
          <w:rFonts w:ascii="Arial" w:hAnsi="Arial" w:cs="Arial"/>
          <w:sz w:val="20"/>
          <w:szCs w:val="20"/>
        </w:rPr>
        <w:t>Take to the air in one of our magnificently appointed late-model</w:t>
      </w:r>
      <w:r w:rsidRPr="000C6791">
        <w:rPr>
          <w:rFonts w:ascii="Arial" w:hAnsi="Arial" w:cs="Arial"/>
          <w:color w:val="FF0000"/>
          <w:sz w:val="20"/>
          <w:szCs w:val="20"/>
        </w:rPr>
        <w:t xml:space="preserve"> private jet aircraft</w:t>
      </w:r>
      <w:r>
        <w:rPr>
          <w:rFonts w:ascii="Arial" w:hAnsi="Arial" w:cs="Arial"/>
          <w:sz w:val="20"/>
          <w:szCs w:val="20"/>
        </w:rPr>
        <w:t>, each outfitted with the finest</w:t>
      </w:r>
      <w:r w:rsidRPr="007651F9">
        <w:rPr>
          <w:rFonts w:ascii="Arial" w:hAnsi="Arial" w:cs="Arial"/>
          <w:color w:val="FF0000"/>
          <w:sz w:val="20"/>
          <w:szCs w:val="20"/>
        </w:rPr>
        <w:t xml:space="preserve"> </w:t>
      </w:r>
      <w:r>
        <w:rPr>
          <w:rFonts w:ascii="Arial" w:hAnsi="Arial" w:cs="Arial"/>
          <w:color w:val="FF0000"/>
          <w:sz w:val="20"/>
          <w:szCs w:val="20"/>
        </w:rPr>
        <w:t xml:space="preserve">private jet </w:t>
      </w:r>
      <w:r w:rsidRPr="007651F9">
        <w:rPr>
          <w:rFonts w:ascii="Arial" w:hAnsi="Arial" w:cs="Arial"/>
          <w:color w:val="FF0000"/>
          <w:sz w:val="20"/>
          <w:szCs w:val="20"/>
        </w:rPr>
        <w:t>charter</w:t>
      </w:r>
      <w:r>
        <w:rPr>
          <w:rFonts w:ascii="Arial" w:hAnsi="Arial" w:cs="Arial"/>
          <w:sz w:val="20"/>
          <w:szCs w:val="20"/>
        </w:rPr>
        <w:t xml:space="preserve"> amenities to assure an in-flight hospitality experience like none other. Whatever your need or special request, we’ll deliver in spades. </w:t>
      </w:r>
      <w:r>
        <w:rPr>
          <w:rFonts w:ascii="Arial" w:hAnsi="Arial" w:cs="Arial"/>
          <w:sz w:val="20"/>
          <w:szCs w:val="20"/>
        </w:rPr>
        <w:br/>
      </w:r>
      <w:r>
        <w:rPr>
          <w:rFonts w:ascii="Arial" w:hAnsi="Arial" w:cs="Arial"/>
          <w:sz w:val="20"/>
          <w:szCs w:val="20"/>
        </w:rPr>
        <w:br/>
        <w:t xml:space="preserve">For </w:t>
      </w:r>
      <w:r w:rsidRPr="007651F9">
        <w:rPr>
          <w:rFonts w:ascii="Arial" w:hAnsi="Arial" w:cs="Arial"/>
          <w:color w:val="FF0000"/>
          <w:sz w:val="20"/>
          <w:szCs w:val="20"/>
        </w:rPr>
        <w:t xml:space="preserve">private jet aircraft </w:t>
      </w:r>
      <w:r>
        <w:rPr>
          <w:rFonts w:ascii="Arial" w:hAnsi="Arial" w:cs="Arial"/>
          <w:sz w:val="20"/>
          <w:szCs w:val="20"/>
        </w:rPr>
        <w:t xml:space="preserve">owners, our </w:t>
      </w:r>
      <w:r w:rsidRPr="007651F9">
        <w:rPr>
          <w:rFonts w:ascii="Arial" w:hAnsi="Arial" w:cs="Arial"/>
          <w:color w:val="FF0000"/>
          <w:sz w:val="20"/>
          <w:szCs w:val="20"/>
          <w:u w:val="single"/>
        </w:rPr>
        <w:t>aircraft management services</w:t>
      </w:r>
      <w:r w:rsidRPr="007651F9">
        <w:rPr>
          <w:rFonts w:ascii="Arial" w:hAnsi="Arial" w:cs="Arial"/>
          <w:color w:val="FF0000"/>
          <w:sz w:val="20"/>
          <w:szCs w:val="20"/>
        </w:rPr>
        <w:t xml:space="preserve"> </w:t>
      </w:r>
      <w:r>
        <w:rPr>
          <w:rFonts w:ascii="Arial" w:hAnsi="Arial" w:cs="Arial"/>
          <w:sz w:val="20"/>
          <w:szCs w:val="20"/>
        </w:rPr>
        <w:t xml:space="preserve">and </w:t>
      </w:r>
      <w:r w:rsidRPr="007651F9">
        <w:rPr>
          <w:rFonts w:ascii="Arial" w:hAnsi="Arial" w:cs="Arial"/>
          <w:color w:val="FF0000"/>
          <w:sz w:val="20"/>
          <w:szCs w:val="20"/>
          <w:u w:val="single"/>
        </w:rPr>
        <w:t>aircraft maintenance services</w:t>
      </w:r>
      <w:r>
        <w:rPr>
          <w:rFonts w:ascii="Arial" w:hAnsi="Arial" w:cs="Arial"/>
          <w:sz w:val="20"/>
          <w:szCs w:val="20"/>
        </w:rPr>
        <w:t xml:space="preserve"> are second to none.  We’ve raised the bar on </w:t>
      </w:r>
      <w:r w:rsidRPr="007651F9">
        <w:rPr>
          <w:rFonts w:ascii="Arial" w:hAnsi="Arial" w:cs="Arial"/>
          <w:color w:val="FF0000"/>
          <w:sz w:val="20"/>
          <w:szCs w:val="20"/>
        </w:rPr>
        <w:t>jet management</w:t>
      </w:r>
      <w:r>
        <w:rPr>
          <w:rFonts w:ascii="Arial" w:hAnsi="Arial" w:cs="Arial"/>
          <w:sz w:val="20"/>
          <w:szCs w:val="20"/>
        </w:rPr>
        <w:t xml:space="preserve"> and </w:t>
      </w:r>
      <w:r w:rsidRPr="007651F9">
        <w:rPr>
          <w:rFonts w:ascii="Arial" w:hAnsi="Arial" w:cs="Arial"/>
          <w:color w:val="FF0000"/>
          <w:sz w:val="20"/>
          <w:szCs w:val="20"/>
        </w:rPr>
        <w:t>private aircraft maintenance</w:t>
      </w:r>
      <w:r>
        <w:rPr>
          <w:rFonts w:ascii="Arial" w:hAnsi="Arial" w:cs="Arial"/>
          <w:sz w:val="20"/>
          <w:szCs w:val="20"/>
        </w:rPr>
        <w:t xml:space="preserve"> with a comprehensive suite of services that are fully custom-tailored to suit. </w:t>
      </w:r>
    </w:p>
    <w:p w:rsidR="00095506" w:rsidRDefault="00095506" w:rsidP="003A5E45">
      <w:pPr>
        <w:spacing w:after="0"/>
        <w:rPr>
          <w:rFonts w:ascii="Arial" w:hAnsi="Arial" w:cs="Arial"/>
          <w:sz w:val="20"/>
          <w:szCs w:val="20"/>
        </w:rPr>
      </w:pPr>
    </w:p>
    <w:p w:rsidR="00095506" w:rsidRDefault="00095506" w:rsidP="003A5E45">
      <w:pPr>
        <w:spacing w:after="0"/>
        <w:rPr>
          <w:rFonts w:ascii="Arial" w:hAnsi="Arial" w:cs="Arial"/>
          <w:sz w:val="20"/>
          <w:szCs w:val="20"/>
        </w:rPr>
      </w:pPr>
      <w:r>
        <w:rPr>
          <w:rFonts w:ascii="Arial" w:hAnsi="Arial" w:cs="Arial"/>
          <w:sz w:val="20"/>
          <w:szCs w:val="20"/>
        </w:rPr>
        <w:t>One phone call …a word of possibility.</w:t>
      </w:r>
    </w:p>
    <w:p w:rsidR="00095506" w:rsidRDefault="00095506" w:rsidP="003A5E45">
      <w:pPr>
        <w:spacing w:after="0"/>
        <w:rPr>
          <w:rFonts w:ascii="Arial" w:hAnsi="Arial" w:cs="Arial"/>
          <w:sz w:val="20"/>
          <w:szCs w:val="20"/>
        </w:rPr>
      </w:pPr>
    </w:p>
    <w:p w:rsidR="00095506" w:rsidRPr="00104636" w:rsidRDefault="00095506" w:rsidP="003A5E45">
      <w:pPr>
        <w:spacing w:after="0"/>
        <w:rPr>
          <w:rFonts w:ascii="Arial" w:hAnsi="Arial" w:cs="Arial"/>
          <w:b/>
          <w:sz w:val="20"/>
          <w:szCs w:val="20"/>
        </w:rPr>
      </w:pPr>
      <w:r w:rsidRPr="00104636">
        <w:rPr>
          <w:rFonts w:ascii="Arial" w:hAnsi="Arial" w:cs="Arial"/>
          <w:b/>
          <w:sz w:val="20"/>
          <w:szCs w:val="20"/>
          <w:highlight w:val="green"/>
        </w:rPr>
        <w:t>Word count = 145</w:t>
      </w:r>
    </w:p>
    <w:p w:rsidR="00095506" w:rsidRDefault="00095506" w:rsidP="003A5E45">
      <w:pPr>
        <w:spacing w:after="0"/>
        <w:rPr>
          <w:rFonts w:ascii="Arial" w:hAnsi="Arial" w:cs="Arial"/>
          <w:sz w:val="20"/>
          <w:szCs w:val="20"/>
        </w:rPr>
      </w:pPr>
    </w:p>
    <w:p w:rsidR="00095506" w:rsidRDefault="00095506" w:rsidP="003A5E45">
      <w:pPr>
        <w:spacing w:after="0"/>
        <w:rPr>
          <w:rFonts w:ascii="Arial" w:hAnsi="Arial" w:cs="Arial"/>
          <w:sz w:val="20"/>
          <w:szCs w:val="20"/>
        </w:rPr>
      </w:pPr>
      <w:r w:rsidRPr="00827E52">
        <w:rPr>
          <w:rFonts w:ascii="Arial" w:hAnsi="Arial" w:cs="Arial"/>
          <w:sz w:val="20"/>
          <w:szCs w:val="20"/>
        </w:rPr>
        <w:pict>
          <v:rect id="_x0000_i1026" style="width:0;height:1.5pt" o:hralign="center" o:hrstd="t" o:hr="t" fillcolor="#7f7f7f" stroked="f"/>
        </w:pict>
      </w:r>
    </w:p>
    <w:p w:rsidR="00095506" w:rsidRDefault="00095506" w:rsidP="003A5E45">
      <w:pPr>
        <w:spacing w:after="0"/>
        <w:rPr>
          <w:rFonts w:ascii="Arial" w:hAnsi="Arial" w:cs="Arial"/>
          <w:sz w:val="20"/>
          <w:szCs w:val="20"/>
        </w:rPr>
      </w:pPr>
    </w:p>
    <w:p w:rsidR="00095506" w:rsidRPr="00C20D41" w:rsidRDefault="00095506" w:rsidP="00B722B3">
      <w:pPr>
        <w:spacing w:after="0"/>
        <w:rPr>
          <w:rFonts w:ascii="Arial" w:hAnsi="Arial" w:cs="Arial"/>
          <w:b/>
          <w:sz w:val="20"/>
          <w:szCs w:val="20"/>
          <w:highlight w:val="lightGray"/>
        </w:rPr>
      </w:pPr>
      <w:r w:rsidRPr="00C20D41">
        <w:rPr>
          <w:rFonts w:ascii="Arial" w:hAnsi="Arial" w:cs="Arial"/>
          <w:b/>
          <w:sz w:val="20"/>
          <w:szCs w:val="20"/>
          <w:highlight w:val="lightGray"/>
        </w:rPr>
        <w:t>HOMEPAGE</w:t>
      </w:r>
      <w:r>
        <w:rPr>
          <w:rFonts w:ascii="Arial" w:hAnsi="Arial" w:cs="Arial"/>
          <w:b/>
          <w:sz w:val="20"/>
          <w:szCs w:val="20"/>
          <w:highlight w:val="lightGray"/>
        </w:rPr>
        <w:t xml:space="preserve"> 2</w:t>
      </w:r>
    </w:p>
    <w:p w:rsidR="00095506" w:rsidRPr="00C20D41" w:rsidRDefault="00095506" w:rsidP="003A5E45">
      <w:pPr>
        <w:spacing w:after="0"/>
        <w:rPr>
          <w:rFonts w:ascii="Arial" w:hAnsi="Arial" w:cs="Arial"/>
          <w:sz w:val="20"/>
          <w:szCs w:val="20"/>
        </w:rPr>
      </w:pPr>
    </w:p>
    <w:p w:rsidR="00095506" w:rsidRPr="00C20D41" w:rsidRDefault="00095506" w:rsidP="003A5E45">
      <w:pPr>
        <w:rPr>
          <w:rFonts w:ascii="Arial" w:hAnsi="Arial" w:cs="Arial"/>
          <w:sz w:val="20"/>
          <w:szCs w:val="20"/>
        </w:rPr>
      </w:pPr>
      <w:r w:rsidRPr="00C20D41">
        <w:rPr>
          <w:rFonts w:ascii="Arial" w:hAnsi="Arial" w:cs="Arial"/>
          <w:sz w:val="20"/>
          <w:szCs w:val="20"/>
        </w:rPr>
        <w:t xml:space="preserve">Presidential Aviation is not your ordinary private charter jet company.  We offer exceptional, best-in-class personal, celebrity and corporate executive jet charter services to discriminating and cultivated clientele who seek personal jet charter and business jet charter flights that are a cut above. </w:t>
      </w:r>
      <w:r w:rsidRPr="00C20D41">
        <w:rPr>
          <w:rFonts w:ascii="Arial" w:hAnsi="Arial" w:cs="Arial"/>
          <w:sz w:val="20"/>
          <w:szCs w:val="20"/>
        </w:rPr>
        <w:br/>
      </w:r>
      <w:r w:rsidRPr="00C20D41">
        <w:rPr>
          <w:rFonts w:ascii="Arial" w:hAnsi="Arial" w:cs="Arial"/>
          <w:sz w:val="20"/>
          <w:szCs w:val="20"/>
        </w:rPr>
        <w:br/>
        <w:t>We own and operate a fleet of superior late-model private charter jets, including Gulfstream, Challenger, Citation, Hawker, Falcon and Learjet. We couple this advantage with a painstaking attention to detail that mirrors the exceptional quality and grace our elite clientele seeks in all facets of their international jet-set lifestyle in which jet charter flights are integral.</w:t>
      </w:r>
      <w:r w:rsidRPr="00C20D41">
        <w:rPr>
          <w:rFonts w:ascii="Arial" w:hAnsi="Arial" w:cs="Arial"/>
          <w:sz w:val="20"/>
          <w:szCs w:val="20"/>
        </w:rPr>
        <w:br/>
      </w:r>
      <w:r w:rsidRPr="00C20D41">
        <w:rPr>
          <w:rFonts w:ascii="Arial" w:hAnsi="Arial" w:cs="Arial"/>
          <w:sz w:val="20"/>
          <w:szCs w:val="20"/>
        </w:rPr>
        <w:br/>
        <w:t>With Presidential Aviation you’ll experience private charter jets that are impeccably maintained and fully appointed with a full range of luxury amenities to assure each passenger’s needs and desires are met - and expectations are exceeded.</w:t>
      </w:r>
      <w:r w:rsidRPr="00C20D41">
        <w:rPr>
          <w:rFonts w:ascii="Arial" w:hAnsi="Arial" w:cs="Arial"/>
          <w:sz w:val="20"/>
          <w:szCs w:val="20"/>
        </w:rPr>
        <w:br/>
      </w:r>
      <w:r w:rsidRPr="00C20D41">
        <w:rPr>
          <w:rFonts w:ascii="Arial" w:hAnsi="Arial" w:cs="Arial"/>
          <w:sz w:val="20"/>
          <w:szCs w:val="20"/>
        </w:rPr>
        <w:br/>
        <w:t xml:space="preserve">We strive to deliver sumptuous, discriminating executive jet charter flight experiences that soar well above other private charter jet and corporate jet charter companies, which we accomplish through a highly customized and personalized level of service and forethought.  </w:t>
      </w:r>
      <w:r w:rsidRPr="00C20D41">
        <w:rPr>
          <w:rFonts w:ascii="Arial" w:hAnsi="Arial" w:cs="Arial"/>
          <w:sz w:val="20"/>
          <w:szCs w:val="20"/>
        </w:rPr>
        <w:br/>
      </w:r>
      <w:r w:rsidRPr="00C20D41">
        <w:rPr>
          <w:rFonts w:ascii="Arial" w:hAnsi="Arial" w:cs="Arial"/>
          <w:sz w:val="20"/>
          <w:szCs w:val="20"/>
        </w:rPr>
        <w:br/>
        <w:t>From rigorous aircraft maintenance and safety policies, to unsurpassed service, to a host of premium on-board indulgences, our first-class jet charter flights allow passengers to kick back and enjoy the ride in spectacular comfort and style.</w:t>
      </w:r>
      <w:r w:rsidRPr="00C20D41">
        <w:rPr>
          <w:rFonts w:ascii="Arial" w:hAnsi="Arial" w:cs="Arial"/>
          <w:sz w:val="20"/>
          <w:szCs w:val="20"/>
        </w:rPr>
        <w:br/>
      </w:r>
      <w:r w:rsidRPr="00C20D41">
        <w:rPr>
          <w:rFonts w:ascii="Arial" w:hAnsi="Arial" w:cs="Arial"/>
          <w:sz w:val="20"/>
          <w:szCs w:val="20"/>
        </w:rPr>
        <w:br/>
        <w:t xml:space="preserve">Whether you need an executive jet charter for a business trip or a private charter jet for personal travel either domestically or abroad, let us take you across the region, country or around the world in the lap of luxury. Getting there will be half the fun!   </w:t>
      </w:r>
    </w:p>
    <w:p w:rsidR="00095506" w:rsidRPr="00C20D41" w:rsidRDefault="00095506" w:rsidP="003A5E45">
      <w:pPr>
        <w:spacing w:after="0"/>
        <w:rPr>
          <w:rFonts w:ascii="Arial" w:hAnsi="Arial" w:cs="Arial"/>
          <w:sz w:val="20"/>
          <w:szCs w:val="20"/>
          <w:highlight w:val="lightGray"/>
        </w:rPr>
      </w:pPr>
    </w:p>
    <w:p w:rsidR="00095506" w:rsidRPr="00C20D41" w:rsidRDefault="00095506" w:rsidP="002B1981">
      <w:pPr>
        <w:spacing w:after="0"/>
        <w:rPr>
          <w:rFonts w:ascii="Arial" w:hAnsi="Arial" w:cs="Arial"/>
          <w:b/>
          <w:sz w:val="20"/>
          <w:szCs w:val="20"/>
          <w:highlight w:val="lightGray"/>
        </w:rPr>
      </w:pPr>
      <w:r w:rsidRPr="00C20D41">
        <w:rPr>
          <w:rFonts w:ascii="Arial" w:hAnsi="Arial" w:cs="Arial"/>
          <w:b/>
          <w:sz w:val="20"/>
          <w:szCs w:val="20"/>
          <w:highlight w:val="lightGray"/>
        </w:rPr>
        <w:t>COMPANY/HISTORY</w:t>
      </w:r>
    </w:p>
    <w:p w:rsidR="00095506" w:rsidRPr="00C20D41" w:rsidRDefault="00095506" w:rsidP="002B1981">
      <w:pPr>
        <w:spacing w:after="0"/>
        <w:rPr>
          <w:rFonts w:ascii="Arial" w:hAnsi="Arial" w:cs="Arial"/>
          <w:sz w:val="20"/>
          <w:szCs w:val="20"/>
        </w:rPr>
      </w:pPr>
    </w:p>
    <w:p w:rsidR="00095506" w:rsidRPr="00C20D41" w:rsidRDefault="00095506" w:rsidP="009B175C">
      <w:pPr>
        <w:spacing w:after="0"/>
        <w:rPr>
          <w:rFonts w:ascii="Arial" w:hAnsi="Arial" w:cs="Arial"/>
          <w:sz w:val="20"/>
          <w:szCs w:val="20"/>
        </w:rPr>
      </w:pPr>
      <w:r w:rsidRPr="00C20D41">
        <w:rPr>
          <w:rFonts w:ascii="Arial" w:hAnsi="Arial" w:cs="Arial"/>
          <w:sz w:val="20"/>
          <w:szCs w:val="20"/>
        </w:rPr>
        <w:t xml:space="preserve">Presidential Aviation is a privately owned company managed from inception by a team of seasoned private jet industry professionals who have </w:t>
      </w:r>
      <w:r w:rsidRPr="00C20D41">
        <w:rPr>
          <w:rFonts w:ascii="Arial" w:hAnsi="Arial" w:cs="Arial"/>
          <w:sz w:val="20"/>
          <w:szCs w:val="20"/>
          <w:highlight w:val="yellow"/>
        </w:rPr>
        <w:t>X</w:t>
      </w:r>
      <w:r w:rsidRPr="00C20D41">
        <w:rPr>
          <w:rFonts w:ascii="Arial" w:hAnsi="Arial" w:cs="Arial"/>
          <w:sz w:val="20"/>
          <w:szCs w:val="20"/>
        </w:rPr>
        <w:t xml:space="preserve"> combined years of aircraft jet charter business experience.   </w:t>
      </w:r>
    </w:p>
    <w:p w:rsidR="00095506" w:rsidRPr="00C20D41" w:rsidRDefault="00095506" w:rsidP="009B175C">
      <w:pPr>
        <w:spacing w:after="0"/>
        <w:rPr>
          <w:rFonts w:ascii="Arial" w:hAnsi="Arial" w:cs="Arial"/>
          <w:sz w:val="20"/>
          <w:szCs w:val="20"/>
        </w:rPr>
      </w:pPr>
    </w:p>
    <w:p w:rsidR="00095506" w:rsidRPr="00C20D41" w:rsidRDefault="00095506" w:rsidP="009B175C">
      <w:pPr>
        <w:spacing w:after="0"/>
        <w:rPr>
          <w:rFonts w:ascii="Arial" w:hAnsi="Arial" w:cs="Arial"/>
          <w:sz w:val="20"/>
          <w:szCs w:val="20"/>
        </w:rPr>
      </w:pPr>
      <w:r w:rsidRPr="00C20D41">
        <w:rPr>
          <w:rFonts w:ascii="Arial" w:hAnsi="Arial" w:cs="Arial"/>
          <w:sz w:val="20"/>
          <w:szCs w:val="20"/>
        </w:rPr>
        <w:t xml:space="preserve">Originally established in 1998, the jet charter flight company has since been prosperously guided by the founding and present executive team. Their steadfast vision, dedication and expertise resulted in rapid early stage growth, exemplified by the initial aircraft jet charter fleet of </w:t>
      </w:r>
      <w:r w:rsidRPr="00C20D41">
        <w:rPr>
          <w:rFonts w:ascii="Arial" w:hAnsi="Arial" w:cs="Arial"/>
          <w:sz w:val="20"/>
          <w:szCs w:val="20"/>
          <w:highlight w:val="yellow"/>
        </w:rPr>
        <w:t>X</w:t>
      </w:r>
      <w:r w:rsidRPr="00C20D41">
        <w:rPr>
          <w:rFonts w:ascii="Arial" w:hAnsi="Arial" w:cs="Arial"/>
          <w:sz w:val="20"/>
          <w:szCs w:val="20"/>
        </w:rPr>
        <w:t xml:space="preserve"> private charter jet aircraft growing to </w:t>
      </w:r>
      <w:r w:rsidRPr="00C20D41">
        <w:rPr>
          <w:rFonts w:ascii="Arial" w:hAnsi="Arial" w:cs="Arial"/>
          <w:sz w:val="20"/>
          <w:szCs w:val="20"/>
          <w:highlight w:val="yellow"/>
        </w:rPr>
        <w:t>X</w:t>
      </w:r>
      <w:r w:rsidRPr="00C20D41">
        <w:rPr>
          <w:rFonts w:ascii="Arial" w:hAnsi="Arial" w:cs="Arial"/>
          <w:sz w:val="20"/>
          <w:szCs w:val="20"/>
        </w:rPr>
        <w:t xml:space="preserve"> private jet charter aircraft in only </w:t>
      </w:r>
      <w:r w:rsidRPr="00C20D41">
        <w:rPr>
          <w:rFonts w:ascii="Arial" w:hAnsi="Arial" w:cs="Arial"/>
          <w:sz w:val="20"/>
          <w:szCs w:val="20"/>
          <w:highlight w:val="yellow"/>
        </w:rPr>
        <w:t>X</w:t>
      </w:r>
      <w:r w:rsidRPr="00C20D41">
        <w:rPr>
          <w:rFonts w:ascii="Arial" w:hAnsi="Arial" w:cs="Arial"/>
          <w:sz w:val="20"/>
          <w:szCs w:val="20"/>
        </w:rPr>
        <w:t xml:space="preserve"> years.   This early-stage success led to its acquisition in XXXX. </w:t>
      </w:r>
    </w:p>
    <w:p w:rsidR="00095506" w:rsidRPr="00C20D41" w:rsidRDefault="00095506" w:rsidP="009B175C">
      <w:pPr>
        <w:spacing w:after="0"/>
        <w:rPr>
          <w:rFonts w:ascii="Arial" w:hAnsi="Arial" w:cs="Arial"/>
          <w:sz w:val="20"/>
          <w:szCs w:val="20"/>
        </w:rPr>
      </w:pPr>
    </w:p>
    <w:p w:rsidR="00095506" w:rsidRPr="00C20D41" w:rsidRDefault="00095506" w:rsidP="009B175C">
      <w:pPr>
        <w:spacing w:after="0"/>
        <w:rPr>
          <w:rFonts w:ascii="Arial" w:hAnsi="Arial" w:cs="Arial"/>
          <w:b/>
          <w:sz w:val="20"/>
          <w:szCs w:val="20"/>
          <w:highlight w:val="lightGray"/>
        </w:rPr>
      </w:pPr>
      <w:r w:rsidRPr="00C20D41">
        <w:rPr>
          <w:rFonts w:ascii="Arial" w:hAnsi="Arial" w:cs="Arial"/>
          <w:sz w:val="20"/>
          <w:szCs w:val="20"/>
        </w:rPr>
        <w:t>Realizing the jet charter flight company’s full potential and out of his personal resolve to ensure it continued to grow and flourish as it had done under his prior tutelage, the original owner bought back Presidential Aviation in 2009 to offer best-in-class corporate jet charter and personal jet charter services.</w:t>
      </w:r>
      <w:r w:rsidRPr="00C20D41">
        <w:rPr>
          <w:rFonts w:ascii="Arial" w:hAnsi="Arial" w:cs="Arial"/>
          <w:sz w:val="20"/>
          <w:szCs w:val="20"/>
        </w:rPr>
        <w:br/>
      </w:r>
      <w:r w:rsidRPr="00C20D41">
        <w:rPr>
          <w:rFonts w:ascii="Arial" w:hAnsi="Arial" w:cs="Arial"/>
          <w:sz w:val="20"/>
          <w:szCs w:val="20"/>
        </w:rPr>
        <w:br/>
        <w:t xml:space="preserve">At the time of his re-acquisition the company had </w:t>
      </w:r>
      <w:r w:rsidRPr="00C20D41">
        <w:rPr>
          <w:rFonts w:ascii="Arial" w:hAnsi="Arial" w:cs="Arial"/>
          <w:sz w:val="20"/>
          <w:szCs w:val="20"/>
          <w:highlight w:val="yellow"/>
        </w:rPr>
        <w:t>X</w:t>
      </w:r>
      <w:r w:rsidRPr="00C20D41">
        <w:rPr>
          <w:rFonts w:ascii="Arial" w:hAnsi="Arial" w:cs="Arial"/>
          <w:sz w:val="20"/>
          <w:szCs w:val="20"/>
        </w:rPr>
        <w:t xml:space="preserve"> private jet air charter planes and a heavy debt burden acquired while under the new ownership. Today with the founding owner back in control of the company, Presidential Aviation is on solid autonomous financial ground without the need for any external financing, and boasts a superlative fleet of 9 late-model, luxuriously appointed private charter jets, including Gulfstream, Challenger, Citation, Hawker, Falcon and Learjet private jets.</w:t>
      </w:r>
      <w:r w:rsidRPr="00C20D41">
        <w:rPr>
          <w:rFonts w:ascii="Arial" w:hAnsi="Arial" w:cs="Arial"/>
          <w:sz w:val="20"/>
          <w:szCs w:val="20"/>
        </w:rPr>
        <w:br/>
      </w:r>
      <w:r w:rsidRPr="00C20D41">
        <w:rPr>
          <w:rFonts w:ascii="Arial" w:hAnsi="Arial" w:cs="Arial"/>
          <w:sz w:val="20"/>
          <w:szCs w:val="20"/>
        </w:rPr>
        <w:br/>
        <w:t xml:space="preserve">In today’s cookie cutter, mass mentality marketplace where “economic efficiencies” and service shortcuts abound, Presidential Aviation is a “boutique” jet air charter operator offering its corporate, executive, management, maintenance and personal private charter jet clients unsurpassed personalized attention and elite on-board accoutrements. We are small enough to attend to the miniscule details and needs of our discerning private jet charter clientele while assuring an above-industry-average safety standard, and large enough to offer the charter jet cost savings of larger operators. </w:t>
      </w:r>
      <w:r w:rsidRPr="00C20D41">
        <w:rPr>
          <w:rFonts w:ascii="Arial" w:hAnsi="Arial" w:cs="Arial"/>
          <w:sz w:val="20"/>
          <w:szCs w:val="20"/>
        </w:rPr>
        <w:br/>
      </w:r>
      <w:r w:rsidRPr="00C20D41">
        <w:rPr>
          <w:rFonts w:ascii="Arial" w:hAnsi="Arial" w:cs="Arial"/>
          <w:sz w:val="20"/>
          <w:szCs w:val="20"/>
        </w:rPr>
        <w:br/>
        <w:t>We invite you to experience Presidential Aviation’s better-than-first-class difference first hand.</w:t>
      </w:r>
    </w:p>
    <w:p w:rsidR="00095506" w:rsidRPr="00C20D41" w:rsidRDefault="00095506" w:rsidP="003A5E45">
      <w:pPr>
        <w:spacing w:after="0"/>
        <w:rPr>
          <w:rFonts w:ascii="Arial" w:hAnsi="Arial" w:cs="Arial"/>
          <w:b/>
          <w:sz w:val="20"/>
          <w:szCs w:val="20"/>
          <w:highlight w:val="lightGray"/>
        </w:rPr>
      </w:pPr>
    </w:p>
    <w:p w:rsidR="00095506" w:rsidRPr="00C20D41" w:rsidRDefault="00095506" w:rsidP="003A5E45">
      <w:pPr>
        <w:spacing w:after="0"/>
        <w:rPr>
          <w:rFonts w:ascii="Arial" w:hAnsi="Arial" w:cs="Arial"/>
          <w:b/>
          <w:sz w:val="20"/>
          <w:szCs w:val="20"/>
          <w:highlight w:val="lightGray"/>
        </w:rPr>
      </w:pPr>
    </w:p>
    <w:p w:rsidR="00095506" w:rsidRPr="00C20D41" w:rsidRDefault="00095506" w:rsidP="002B1981">
      <w:pPr>
        <w:spacing w:after="0"/>
        <w:rPr>
          <w:rFonts w:ascii="Arial" w:hAnsi="Arial" w:cs="Arial"/>
          <w:b/>
          <w:sz w:val="20"/>
          <w:szCs w:val="20"/>
          <w:highlight w:val="lightGray"/>
        </w:rPr>
      </w:pPr>
      <w:r w:rsidRPr="00C20D41">
        <w:rPr>
          <w:rFonts w:ascii="Arial" w:hAnsi="Arial" w:cs="Arial"/>
          <w:b/>
          <w:sz w:val="20"/>
          <w:szCs w:val="20"/>
          <w:highlight w:val="lightGray"/>
        </w:rPr>
        <w:t>COMPANY/EXECUTIVE TEAM</w:t>
      </w:r>
    </w:p>
    <w:p w:rsidR="00095506" w:rsidRPr="00C20D41" w:rsidRDefault="00095506" w:rsidP="003A5E45">
      <w:pPr>
        <w:spacing w:after="0"/>
        <w:rPr>
          <w:rFonts w:ascii="Arial" w:hAnsi="Arial" w:cs="Arial"/>
          <w:b/>
          <w:sz w:val="20"/>
          <w:szCs w:val="20"/>
          <w:highlight w:val="lightGray"/>
        </w:rPr>
      </w:pPr>
    </w:p>
    <w:p w:rsidR="00095506" w:rsidRPr="00C20D41" w:rsidRDefault="00095506" w:rsidP="00E207FB">
      <w:pPr>
        <w:spacing w:after="0"/>
        <w:rPr>
          <w:rFonts w:ascii="Arial" w:hAnsi="Arial" w:cs="Arial"/>
          <w:b/>
          <w:color w:val="FF0000"/>
          <w:sz w:val="20"/>
          <w:szCs w:val="20"/>
        </w:rPr>
      </w:pPr>
      <w:r w:rsidRPr="00C20D41">
        <w:rPr>
          <w:rFonts w:ascii="Arial" w:hAnsi="Arial" w:cs="Arial"/>
          <w:b/>
          <w:color w:val="FF0000"/>
          <w:sz w:val="20"/>
          <w:szCs w:val="20"/>
        </w:rPr>
        <w:t>[NEED TEXT]</w:t>
      </w:r>
    </w:p>
    <w:p w:rsidR="00095506" w:rsidRPr="00C20D41" w:rsidRDefault="00095506" w:rsidP="003A5E45">
      <w:pPr>
        <w:spacing w:after="0"/>
        <w:rPr>
          <w:rFonts w:ascii="Arial" w:hAnsi="Arial" w:cs="Arial"/>
          <w:b/>
          <w:sz w:val="20"/>
          <w:szCs w:val="20"/>
          <w:highlight w:val="lightGray"/>
        </w:rPr>
      </w:pPr>
    </w:p>
    <w:p w:rsidR="00095506" w:rsidRPr="00C20D41" w:rsidRDefault="00095506" w:rsidP="003A5E45">
      <w:pPr>
        <w:spacing w:after="0"/>
        <w:rPr>
          <w:rFonts w:ascii="Arial" w:hAnsi="Arial" w:cs="Arial"/>
          <w:b/>
          <w:sz w:val="20"/>
          <w:szCs w:val="20"/>
          <w:highlight w:val="lightGray"/>
        </w:rPr>
      </w:pPr>
    </w:p>
    <w:p w:rsidR="00095506" w:rsidRPr="00C20D41" w:rsidRDefault="00095506" w:rsidP="003A5E45">
      <w:pPr>
        <w:spacing w:after="0"/>
        <w:rPr>
          <w:rFonts w:ascii="Arial" w:hAnsi="Arial" w:cs="Arial"/>
          <w:b/>
          <w:sz w:val="20"/>
          <w:szCs w:val="20"/>
          <w:highlight w:val="lightGray"/>
        </w:rPr>
      </w:pPr>
      <w:bookmarkStart w:id="0" w:name="OLE_LINK1"/>
      <w:r w:rsidRPr="00C20D41">
        <w:rPr>
          <w:rFonts w:ascii="Arial" w:hAnsi="Arial" w:cs="Arial"/>
          <w:b/>
          <w:sz w:val="20"/>
          <w:szCs w:val="20"/>
          <w:highlight w:val="lightGray"/>
        </w:rPr>
        <w:t>COMPANY/OUR STAFF</w:t>
      </w:r>
      <w:bookmarkEnd w:id="0"/>
    </w:p>
    <w:p w:rsidR="00095506" w:rsidRPr="00C20D41" w:rsidRDefault="00095506" w:rsidP="003A5E45">
      <w:pPr>
        <w:spacing w:after="0"/>
        <w:rPr>
          <w:rFonts w:ascii="Arial" w:hAnsi="Arial" w:cs="Arial"/>
          <w:b/>
          <w:sz w:val="20"/>
          <w:szCs w:val="20"/>
          <w:highlight w:val="lightGray"/>
        </w:rPr>
      </w:pPr>
    </w:p>
    <w:p w:rsidR="00095506" w:rsidRPr="00C20D41" w:rsidRDefault="00095506" w:rsidP="00E207FB">
      <w:pPr>
        <w:spacing w:after="0"/>
        <w:rPr>
          <w:rFonts w:ascii="Arial" w:hAnsi="Arial" w:cs="Arial"/>
          <w:b/>
          <w:color w:val="FF0000"/>
          <w:sz w:val="20"/>
          <w:szCs w:val="20"/>
        </w:rPr>
      </w:pPr>
      <w:r w:rsidRPr="00C20D41">
        <w:rPr>
          <w:rFonts w:ascii="Arial" w:hAnsi="Arial" w:cs="Arial"/>
          <w:b/>
          <w:color w:val="FF0000"/>
          <w:sz w:val="20"/>
          <w:szCs w:val="20"/>
        </w:rPr>
        <w:t>[NEED TEXT]</w:t>
      </w:r>
    </w:p>
    <w:p w:rsidR="00095506" w:rsidRPr="00C20D41" w:rsidRDefault="00095506" w:rsidP="003A5E45">
      <w:pPr>
        <w:spacing w:after="0"/>
        <w:rPr>
          <w:rFonts w:ascii="Arial" w:hAnsi="Arial" w:cs="Arial"/>
          <w:b/>
          <w:sz w:val="20"/>
          <w:szCs w:val="20"/>
          <w:highlight w:val="lightGray"/>
        </w:rPr>
      </w:pPr>
    </w:p>
    <w:p w:rsidR="00095506" w:rsidRPr="00C20D41" w:rsidRDefault="00095506" w:rsidP="003A5E45">
      <w:pPr>
        <w:spacing w:after="0"/>
        <w:rPr>
          <w:rFonts w:ascii="Arial" w:hAnsi="Arial" w:cs="Arial"/>
          <w:b/>
          <w:sz w:val="20"/>
          <w:szCs w:val="20"/>
          <w:highlight w:val="lightGray"/>
        </w:rPr>
      </w:pPr>
    </w:p>
    <w:p w:rsidR="00095506" w:rsidRPr="00C20D41" w:rsidRDefault="00095506" w:rsidP="003A5E45">
      <w:pPr>
        <w:spacing w:after="0"/>
        <w:rPr>
          <w:rFonts w:ascii="Arial" w:hAnsi="Arial" w:cs="Arial"/>
          <w:b/>
          <w:sz w:val="20"/>
          <w:szCs w:val="20"/>
          <w:highlight w:val="lightGray"/>
        </w:rPr>
      </w:pPr>
      <w:r w:rsidRPr="00C20D41">
        <w:rPr>
          <w:rFonts w:ascii="Arial" w:hAnsi="Arial" w:cs="Arial"/>
          <w:b/>
          <w:sz w:val="20"/>
          <w:szCs w:val="20"/>
          <w:highlight w:val="lightGray"/>
        </w:rPr>
        <w:t xml:space="preserve">COMPANY/CHARTER CERTIFICATE </w:t>
      </w:r>
    </w:p>
    <w:p w:rsidR="00095506" w:rsidRPr="00C20D41" w:rsidRDefault="00095506" w:rsidP="003A5E45">
      <w:pPr>
        <w:spacing w:after="0"/>
        <w:rPr>
          <w:rFonts w:ascii="Arial" w:hAnsi="Arial" w:cs="Arial"/>
          <w:b/>
          <w:sz w:val="20"/>
          <w:szCs w:val="20"/>
          <w:highlight w:val="lightGray"/>
        </w:rPr>
      </w:pPr>
    </w:p>
    <w:p w:rsidR="00095506" w:rsidRPr="00C20D41" w:rsidRDefault="00095506" w:rsidP="00E207FB">
      <w:pPr>
        <w:spacing w:after="0"/>
        <w:rPr>
          <w:rFonts w:ascii="Arial" w:hAnsi="Arial" w:cs="Arial"/>
          <w:b/>
          <w:color w:val="FF0000"/>
          <w:sz w:val="20"/>
          <w:szCs w:val="20"/>
        </w:rPr>
      </w:pPr>
      <w:r w:rsidRPr="00C20D41">
        <w:rPr>
          <w:rFonts w:ascii="Arial" w:hAnsi="Arial" w:cs="Arial"/>
          <w:b/>
          <w:color w:val="FF0000"/>
          <w:sz w:val="20"/>
          <w:szCs w:val="20"/>
        </w:rPr>
        <w:t>[NEED TEXT]</w:t>
      </w:r>
    </w:p>
    <w:p w:rsidR="00095506" w:rsidRPr="00C20D41" w:rsidRDefault="00095506" w:rsidP="003A5E45">
      <w:pPr>
        <w:spacing w:after="0"/>
        <w:rPr>
          <w:rFonts w:ascii="Arial" w:hAnsi="Arial" w:cs="Arial"/>
          <w:b/>
          <w:sz w:val="20"/>
          <w:szCs w:val="20"/>
          <w:highlight w:val="lightGray"/>
        </w:rPr>
      </w:pPr>
    </w:p>
    <w:p w:rsidR="00095506" w:rsidRPr="00C20D41" w:rsidRDefault="00095506" w:rsidP="003A5E45">
      <w:pPr>
        <w:spacing w:after="0"/>
        <w:rPr>
          <w:rFonts w:ascii="Arial" w:hAnsi="Arial" w:cs="Arial"/>
          <w:b/>
          <w:sz w:val="20"/>
          <w:szCs w:val="20"/>
          <w:highlight w:val="lightGray"/>
        </w:rPr>
      </w:pPr>
    </w:p>
    <w:p w:rsidR="00095506" w:rsidRPr="00C20D41" w:rsidRDefault="00095506" w:rsidP="002B1981">
      <w:pPr>
        <w:spacing w:after="0"/>
        <w:rPr>
          <w:rFonts w:ascii="Arial" w:hAnsi="Arial" w:cs="Arial"/>
          <w:b/>
          <w:sz w:val="20"/>
          <w:szCs w:val="20"/>
          <w:highlight w:val="lightGray"/>
        </w:rPr>
      </w:pPr>
      <w:r w:rsidRPr="00C20D41">
        <w:rPr>
          <w:rFonts w:ascii="Arial" w:hAnsi="Arial" w:cs="Arial"/>
          <w:b/>
          <w:sz w:val="20"/>
          <w:szCs w:val="20"/>
          <w:highlight w:val="lightGray"/>
        </w:rPr>
        <w:t>COMPANY/OUR HANGARS (OPERATIONS)</w:t>
      </w:r>
    </w:p>
    <w:p w:rsidR="00095506" w:rsidRPr="00C20D41" w:rsidRDefault="00095506" w:rsidP="002B1981">
      <w:pPr>
        <w:spacing w:after="0"/>
        <w:rPr>
          <w:rFonts w:ascii="Arial" w:hAnsi="Arial" w:cs="Arial"/>
          <w:sz w:val="20"/>
          <w:szCs w:val="20"/>
        </w:rPr>
      </w:pPr>
    </w:p>
    <w:p w:rsidR="00095506" w:rsidRPr="00C20D41" w:rsidRDefault="00095506" w:rsidP="002E2914">
      <w:pPr>
        <w:spacing w:after="0"/>
        <w:rPr>
          <w:rFonts w:ascii="Arial" w:hAnsi="Arial" w:cs="Arial"/>
          <w:sz w:val="20"/>
          <w:szCs w:val="20"/>
        </w:rPr>
      </w:pPr>
      <w:r w:rsidRPr="00C20D41">
        <w:rPr>
          <w:rFonts w:ascii="Arial" w:hAnsi="Arial" w:cs="Arial"/>
          <w:sz w:val="20"/>
          <w:szCs w:val="20"/>
        </w:rPr>
        <w:t xml:space="preserve">Presidential Aviation’s base of private jet charter operations is at the </w:t>
      </w:r>
      <w:hyperlink r:id="rId6" w:history="1">
        <w:r w:rsidRPr="00C20D41">
          <w:rPr>
            <w:rStyle w:val="Hyperlink"/>
            <w:rFonts w:ascii="Arial" w:hAnsi="Arial" w:cs="Arial"/>
            <w:color w:val="auto"/>
            <w:sz w:val="20"/>
            <w:szCs w:val="20"/>
          </w:rPr>
          <w:t>Ft. Lauderdale Executive Airport</w:t>
        </w:r>
      </w:hyperlink>
      <w:r w:rsidRPr="00C20D41">
        <w:rPr>
          <w:rFonts w:ascii="Arial" w:hAnsi="Arial" w:cs="Arial"/>
          <w:sz w:val="20"/>
          <w:szCs w:val="20"/>
        </w:rPr>
        <w:t xml:space="preserve"> (FXE) in </w:t>
      </w:r>
      <w:smartTag w:uri="urn:schemas-microsoft-com:office:smarttags" w:element="place">
        <w:r w:rsidRPr="00C20D41">
          <w:rPr>
            <w:rFonts w:ascii="Arial" w:hAnsi="Arial" w:cs="Arial"/>
            <w:sz w:val="20"/>
            <w:szCs w:val="20"/>
          </w:rPr>
          <w:t>South Florida</w:t>
        </w:r>
      </w:smartTag>
      <w:r w:rsidRPr="00C20D41">
        <w:rPr>
          <w:rFonts w:ascii="Arial" w:hAnsi="Arial" w:cs="Arial"/>
          <w:sz w:val="20"/>
          <w:szCs w:val="20"/>
        </w:rPr>
        <w:t>.  As one of the busiest general aviation airports in the country, this personal and corporate charter jet facility boasts a 24-hour FAA air traffic control tower, U.S. Customs &amp; Border Protection Service, an Aircraft Rescue and Fire Fighting Station, a police substation and 24-hour contract security, hotel, conference, and on-site restaurant facilities and an award-winning FBO for easy and relaxed boarding.</w:t>
      </w:r>
    </w:p>
    <w:p w:rsidR="00095506" w:rsidRPr="00C20D41" w:rsidRDefault="00095506" w:rsidP="002E2914">
      <w:pPr>
        <w:spacing w:after="0"/>
        <w:rPr>
          <w:rFonts w:ascii="Arial" w:hAnsi="Arial" w:cs="Arial"/>
          <w:sz w:val="20"/>
          <w:szCs w:val="20"/>
        </w:rPr>
      </w:pPr>
    </w:p>
    <w:p w:rsidR="00095506" w:rsidRPr="00C20D41" w:rsidRDefault="00095506" w:rsidP="002E2914">
      <w:pPr>
        <w:spacing w:after="0"/>
        <w:rPr>
          <w:rFonts w:ascii="Arial" w:hAnsi="Arial" w:cs="Arial"/>
          <w:sz w:val="20"/>
          <w:szCs w:val="20"/>
        </w:rPr>
      </w:pPr>
      <w:r w:rsidRPr="00C20D41">
        <w:rPr>
          <w:rFonts w:ascii="Arial" w:hAnsi="Arial" w:cs="Arial"/>
          <w:sz w:val="20"/>
          <w:szCs w:val="20"/>
        </w:rPr>
        <w:t xml:space="preserve">Presidential Aviation’s primary hangar has a surface of </w:t>
      </w:r>
      <w:r w:rsidRPr="00C20D41">
        <w:rPr>
          <w:rFonts w:ascii="Arial" w:hAnsi="Arial" w:cs="Arial"/>
          <w:sz w:val="20"/>
          <w:szCs w:val="20"/>
          <w:highlight w:val="yellow"/>
        </w:rPr>
        <w:t>X</w:t>
      </w:r>
      <w:r w:rsidRPr="00C20D41">
        <w:rPr>
          <w:rFonts w:ascii="Arial" w:hAnsi="Arial" w:cs="Arial"/>
          <w:sz w:val="20"/>
          <w:szCs w:val="20"/>
        </w:rPr>
        <w:t xml:space="preserve"> square feet and it is mainly used for storage of our managed private jet charter aircraft. Housing our elite fleet of business jet charter and personal charter jets, this hangar assures our airplanes are sheltered from the elements and maintained in the appropriate environment when not flying. </w:t>
      </w:r>
    </w:p>
    <w:p w:rsidR="00095506" w:rsidRPr="00C20D41" w:rsidRDefault="00095506" w:rsidP="002E2914">
      <w:pPr>
        <w:spacing w:after="0"/>
        <w:rPr>
          <w:rFonts w:ascii="Arial" w:hAnsi="Arial" w:cs="Arial"/>
          <w:sz w:val="20"/>
          <w:szCs w:val="20"/>
        </w:rPr>
      </w:pPr>
    </w:p>
    <w:p w:rsidR="00095506" w:rsidRPr="00C20D41" w:rsidRDefault="00095506" w:rsidP="002E2914">
      <w:pPr>
        <w:rPr>
          <w:rFonts w:ascii="Arial" w:hAnsi="Arial" w:cs="Arial"/>
          <w:sz w:val="20"/>
          <w:szCs w:val="20"/>
        </w:rPr>
      </w:pPr>
      <w:r w:rsidRPr="00C20D41">
        <w:rPr>
          <w:rFonts w:ascii="Arial" w:hAnsi="Arial" w:cs="Arial"/>
          <w:sz w:val="20"/>
          <w:szCs w:val="20"/>
        </w:rPr>
        <w:t xml:space="preserve">Our secondary hangar has a surface of </w:t>
      </w:r>
      <w:r w:rsidRPr="00C20D41">
        <w:rPr>
          <w:rFonts w:ascii="Arial" w:hAnsi="Arial" w:cs="Arial"/>
          <w:sz w:val="20"/>
          <w:szCs w:val="20"/>
          <w:highlight w:val="yellow"/>
        </w:rPr>
        <w:t>X</w:t>
      </w:r>
      <w:r w:rsidRPr="00C20D41">
        <w:rPr>
          <w:rFonts w:ascii="Arial" w:hAnsi="Arial" w:cs="Arial"/>
          <w:sz w:val="20"/>
          <w:szCs w:val="20"/>
        </w:rPr>
        <w:t xml:space="preserve"> square feet and its main purpose is housing our robust jet charter aircraft service, maintenance and repair operations. Private jet charter passenger safety is the foremost consideration at Presidential Aviation. We exceed industry standard practices with our own staff of aircraft maintenance personnel, which allows us to fully control, manage, service, upgrade and otherwise care for our elite fleet of private charter jet aircraft to the fullest extent possible.</w:t>
      </w:r>
    </w:p>
    <w:p w:rsidR="00095506" w:rsidRPr="00C20D41" w:rsidRDefault="00095506" w:rsidP="002E2914">
      <w:pPr>
        <w:spacing w:after="0"/>
        <w:rPr>
          <w:rFonts w:ascii="Arial" w:hAnsi="Arial" w:cs="Arial"/>
          <w:sz w:val="20"/>
          <w:szCs w:val="20"/>
        </w:rPr>
      </w:pPr>
      <w:r w:rsidRPr="00C20D41">
        <w:rPr>
          <w:rFonts w:ascii="Arial" w:hAnsi="Arial" w:cs="Arial"/>
          <w:sz w:val="20"/>
          <w:szCs w:val="20"/>
        </w:rPr>
        <w:t xml:space="preserve">In addition to our base at Ft- Lauderdale, we have a coast-to-coast </w:t>
      </w:r>
      <w:smartTag w:uri="urn:schemas-microsoft-com:office:smarttags" w:element="country-region">
        <w:r w:rsidRPr="00C20D41">
          <w:rPr>
            <w:rFonts w:ascii="Arial" w:hAnsi="Arial" w:cs="Arial"/>
            <w:sz w:val="20"/>
            <w:szCs w:val="20"/>
          </w:rPr>
          <w:t>U.S.</w:t>
        </w:r>
      </w:smartTag>
      <w:r w:rsidRPr="00C20D41">
        <w:rPr>
          <w:rFonts w:ascii="Arial" w:hAnsi="Arial" w:cs="Arial"/>
          <w:sz w:val="20"/>
          <w:szCs w:val="20"/>
        </w:rPr>
        <w:t xml:space="preserve"> presence with personal and corporate jet charter aircraft based in </w:t>
      </w:r>
      <w:smartTag w:uri="urn:schemas-microsoft-com:office:smarttags" w:element="City">
        <w:r w:rsidRPr="00C20D41">
          <w:rPr>
            <w:rFonts w:ascii="Arial" w:hAnsi="Arial" w:cs="Arial"/>
            <w:sz w:val="20"/>
            <w:szCs w:val="20"/>
          </w:rPr>
          <w:t>New York</w:t>
        </w:r>
      </w:smartTag>
      <w:r w:rsidRPr="00C20D41">
        <w:rPr>
          <w:rFonts w:ascii="Arial" w:hAnsi="Arial" w:cs="Arial"/>
          <w:sz w:val="20"/>
          <w:szCs w:val="20"/>
        </w:rPr>
        <w:t xml:space="preserve">, </w:t>
      </w:r>
      <w:smartTag w:uri="urn:schemas-microsoft-com:office:smarttags" w:element="State">
        <w:r w:rsidRPr="00C20D41">
          <w:rPr>
            <w:rFonts w:ascii="Arial" w:hAnsi="Arial" w:cs="Arial"/>
            <w:sz w:val="20"/>
            <w:szCs w:val="20"/>
          </w:rPr>
          <w:t>NY</w:t>
        </w:r>
      </w:smartTag>
      <w:r w:rsidRPr="00C20D41">
        <w:rPr>
          <w:rFonts w:ascii="Arial" w:hAnsi="Arial" w:cs="Arial"/>
          <w:sz w:val="20"/>
          <w:szCs w:val="20"/>
        </w:rPr>
        <w:t xml:space="preserve">; </w:t>
      </w:r>
      <w:smartTag w:uri="urn:schemas-microsoft-com:office:smarttags" w:element="City">
        <w:r w:rsidRPr="00C20D41">
          <w:rPr>
            <w:rFonts w:ascii="Arial" w:hAnsi="Arial" w:cs="Arial"/>
            <w:sz w:val="20"/>
            <w:szCs w:val="20"/>
          </w:rPr>
          <w:t>Los Angeles</w:t>
        </w:r>
      </w:smartTag>
      <w:r w:rsidRPr="00C20D41">
        <w:rPr>
          <w:rFonts w:ascii="Arial" w:hAnsi="Arial" w:cs="Arial"/>
          <w:sz w:val="20"/>
          <w:szCs w:val="20"/>
        </w:rPr>
        <w:t xml:space="preserve">, </w:t>
      </w:r>
      <w:smartTag w:uri="urn:schemas-microsoft-com:office:smarttags" w:element="State">
        <w:r w:rsidRPr="00C20D41">
          <w:rPr>
            <w:rFonts w:ascii="Arial" w:hAnsi="Arial" w:cs="Arial"/>
            <w:sz w:val="20"/>
            <w:szCs w:val="20"/>
          </w:rPr>
          <w:t>CA</w:t>
        </w:r>
      </w:smartTag>
      <w:r w:rsidRPr="00C20D41">
        <w:rPr>
          <w:rFonts w:ascii="Arial" w:hAnsi="Arial" w:cs="Arial"/>
          <w:sz w:val="20"/>
          <w:szCs w:val="20"/>
        </w:rPr>
        <w:t xml:space="preserve">; </w:t>
      </w:r>
      <w:smartTag w:uri="urn:schemas-microsoft-com:office:smarttags" w:element="City">
        <w:r w:rsidRPr="00C20D41">
          <w:rPr>
            <w:rFonts w:ascii="Arial" w:hAnsi="Arial" w:cs="Arial"/>
            <w:sz w:val="20"/>
            <w:szCs w:val="20"/>
          </w:rPr>
          <w:t>Charlotte</w:t>
        </w:r>
      </w:smartTag>
      <w:r w:rsidRPr="00C20D41">
        <w:rPr>
          <w:rFonts w:ascii="Arial" w:hAnsi="Arial" w:cs="Arial"/>
          <w:sz w:val="20"/>
          <w:szCs w:val="20"/>
        </w:rPr>
        <w:t xml:space="preserve">, </w:t>
      </w:r>
      <w:smartTag w:uri="urn:schemas-microsoft-com:office:smarttags" w:element="State">
        <w:r w:rsidRPr="00C20D41">
          <w:rPr>
            <w:rFonts w:ascii="Arial" w:hAnsi="Arial" w:cs="Arial"/>
            <w:sz w:val="20"/>
            <w:szCs w:val="20"/>
          </w:rPr>
          <w:t>SC</w:t>
        </w:r>
      </w:smartTag>
      <w:r w:rsidRPr="00C20D41">
        <w:rPr>
          <w:rFonts w:ascii="Arial" w:hAnsi="Arial" w:cs="Arial"/>
          <w:sz w:val="20"/>
          <w:szCs w:val="20"/>
        </w:rPr>
        <w:t xml:space="preserve">; and </w:t>
      </w:r>
      <w:smartTag w:uri="urn:schemas-microsoft-com:office:smarttags" w:element="City">
        <w:smartTag w:uri="urn:schemas-microsoft-com:office:smarttags" w:element="place">
          <w:r w:rsidRPr="00C20D41">
            <w:rPr>
              <w:rFonts w:ascii="Arial" w:hAnsi="Arial" w:cs="Arial"/>
              <w:sz w:val="20"/>
              <w:szCs w:val="20"/>
            </w:rPr>
            <w:t>Sheridan</w:t>
          </w:r>
        </w:smartTag>
        <w:r w:rsidRPr="00C20D41">
          <w:rPr>
            <w:rFonts w:ascii="Arial" w:hAnsi="Arial" w:cs="Arial"/>
            <w:sz w:val="20"/>
            <w:szCs w:val="20"/>
          </w:rPr>
          <w:t xml:space="preserve">, </w:t>
        </w:r>
        <w:smartTag w:uri="urn:schemas-microsoft-com:office:smarttags" w:element="State">
          <w:r w:rsidRPr="00C20D41">
            <w:rPr>
              <w:rFonts w:ascii="Arial" w:hAnsi="Arial" w:cs="Arial"/>
              <w:sz w:val="20"/>
              <w:szCs w:val="20"/>
            </w:rPr>
            <w:t>WY</w:t>
          </w:r>
        </w:smartTag>
      </w:smartTag>
      <w:r w:rsidRPr="00C20D41">
        <w:rPr>
          <w:rFonts w:ascii="Arial" w:hAnsi="Arial" w:cs="Arial"/>
          <w:sz w:val="20"/>
          <w:szCs w:val="20"/>
        </w:rPr>
        <w:t xml:space="preserve">. </w:t>
      </w:r>
    </w:p>
    <w:p w:rsidR="00095506" w:rsidRPr="00C20D41" w:rsidRDefault="00095506" w:rsidP="002B1981">
      <w:pPr>
        <w:spacing w:after="0"/>
        <w:rPr>
          <w:rFonts w:ascii="Arial" w:hAnsi="Arial" w:cs="Arial"/>
          <w:sz w:val="20"/>
          <w:szCs w:val="20"/>
        </w:rPr>
      </w:pPr>
    </w:p>
    <w:p w:rsidR="00095506" w:rsidRPr="00C20D41" w:rsidRDefault="00095506" w:rsidP="002B1981">
      <w:pPr>
        <w:spacing w:after="0"/>
        <w:rPr>
          <w:rFonts w:ascii="Arial" w:hAnsi="Arial" w:cs="Arial"/>
          <w:b/>
          <w:sz w:val="20"/>
          <w:szCs w:val="20"/>
          <w:highlight w:val="lightGray"/>
        </w:rPr>
      </w:pPr>
      <w:r w:rsidRPr="00C20D41">
        <w:rPr>
          <w:rFonts w:ascii="Arial" w:hAnsi="Arial" w:cs="Arial"/>
          <w:b/>
          <w:sz w:val="20"/>
          <w:szCs w:val="20"/>
          <w:highlight w:val="lightGray"/>
        </w:rPr>
        <w:t>COMPANY/JET PROGRAM COMPARISON</w:t>
      </w:r>
    </w:p>
    <w:p w:rsidR="00095506" w:rsidRPr="00C20D41" w:rsidRDefault="00095506" w:rsidP="002B1981">
      <w:pPr>
        <w:spacing w:after="0"/>
        <w:rPr>
          <w:rFonts w:ascii="Arial" w:hAnsi="Arial" w:cs="Arial"/>
          <w:b/>
          <w:sz w:val="20"/>
          <w:szCs w:val="20"/>
        </w:rPr>
      </w:pPr>
    </w:p>
    <w:p w:rsidR="00095506" w:rsidRPr="00C20D41" w:rsidRDefault="00095506" w:rsidP="002B1981">
      <w:pPr>
        <w:spacing w:after="0"/>
        <w:rPr>
          <w:rFonts w:ascii="Arial" w:hAnsi="Arial" w:cs="Arial"/>
          <w:b/>
          <w:sz w:val="20"/>
          <w:szCs w:val="20"/>
          <w:highlight w:val="lightGray"/>
        </w:rPr>
      </w:pPr>
      <w:r w:rsidRPr="00C20D41">
        <w:rPr>
          <w:rFonts w:ascii="Arial" w:hAnsi="Arial" w:cs="Arial"/>
          <w:b/>
          <w:sz w:val="20"/>
          <w:szCs w:val="20"/>
          <w:highlight w:val="lightGray"/>
        </w:rPr>
        <w:t>COMPANY/INDUSTRY AFFILIATIONS</w:t>
      </w:r>
    </w:p>
    <w:p w:rsidR="00095506" w:rsidRPr="00C20D41" w:rsidRDefault="00095506" w:rsidP="002B1981">
      <w:pPr>
        <w:spacing w:after="0"/>
        <w:rPr>
          <w:rFonts w:ascii="Arial" w:hAnsi="Arial" w:cs="Arial"/>
          <w:b/>
          <w:sz w:val="20"/>
          <w:szCs w:val="20"/>
          <w:highlight w:val="lightGray"/>
        </w:rPr>
      </w:pPr>
    </w:p>
    <w:p w:rsidR="00095506" w:rsidRPr="00C20D41" w:rsidRDefault="00095506" w:rsidP="00E207FB">
      <w:pPr>
        <w:spacing w:after="0"/>
        <w:rPr>
          <w:rFonts w:ascii="Arial" w:hAnsi="Arial" w:cs="Arial"/>
          <w:b/>
          <w:color w:val="FF0000"/>
          <w:sz w:val="20"/>
          <w:szCs w:val="20"/>
        </w:rPr>
      </w:pPr>
      <w:r w:rsidRPr="00C20D41">
        <w:rPr>
          <w:rFonts w:ascii="Arial" w:hAnsi="Arial" w:cs="Arial"/>
          <w:b/>
          <w:color w:val="FF0000"/>
          <w:sz w:val="20"/>
          <w:szCs w:val="20"/>
        </w:rPr>
        <w:t>[NEED TEXT]</w:t>
      </w:r>
    </w:p>
    <w:p w:rsidR="00095506" w:rsidRPr="00C20D41" w:rsidRDefault="00095506" w:rsidP="002B1981">
      <w:pPr>
        <w:spacing w:after="0"/>
        <w:rPr>
          <w:rFonts w:ascii="Arial" w:hAnsi="Arial" w:cs="Arial"/>
          <w:b/>
          <w:sz w:val="20"/>
          <w:szCs w:val="20"/>
          <w:highlight w:val="lightGray"/>
        </w:rPr>
      </w:pPr>
    </w:p>
    <w:p w:rsidR="00095506" w:rsidRPr="00C20D41" w:rsidRDefault="00095506" w:rsidP="002B1981">
      <w:pPr>
        <w:spacing w:after="0"/>
        <w:rPr>
          <w:rFonts w:ascii="Arial" w:hAnsi="Arial" w:cs="Arial"/>
          <w:b/>
          <w:sz w:val="20"/>
          <w:szCs w:val="20"/>
          <w:highlight w:val="lightGray"/>
        </w:rPr>
      </w:pPr>
    </w:p>
    <w:p w:rsidR="00095506" w:rsidRPr="00C20D41" w:rsidRDefault="00095506" w:rsidP="002B1981">
      <w:pPr>
        <w:spacing w:after="0"/>
        <w:rPr>
          <w:rFonts w:ascii="Arial" w:hAnsi="Arial" w:cs="Arial"/>
          <w:b/>
          <w:sz w:val="20"/>
          <w:szCs w:val="20"/>
          <w:highlight w:val="lightGray"/>
        </w:rPr>
      </w:pPr>
      <w:r w:rsidRPr="00C20D41">
        <w:rPr>
          <w:rFonts w:ascii="Arial" w:hAnsi="Arial" w:cs="Arial"/>
          <w:b/>
          <w:sz w:val="20"/>
          <w:szCs w:val="20"/>
          <w:highlight w:val="lightGray"/>
        </w:rPr>
        <w:t>MAIN MENU: SAFETY</w:t>
      </w:r>
    </w:p>
    <w:p w:rsidR="00095506" w:rsidRPr="00C20D41" w:rsidRDefault="00095506" w:rsidP="002B1981">
      <w:pPr>
        <w:spacing w:after="0"/>
        <w:rPr>
          <w:rFonts w:ascii="Arial" w:hAnsi="Arial" w:cs="Arial"/>
          <w:sz w:val="20"/>
          <w:szCs w:val="20"/>
          <w:highlight w:val="lightGray"/>
        </w:rPr>
      </w:pPr>
    </w:p>
    <w:p w:rsidR="00095506" w:rsidRPr="00C20D41" w:rsidRDefault="00095506" w:rsidP="002B1981">
      <w:pPr>
        <w:rPr>
          <w:rFonts w:ascii="Arial" w:hAnsi="Arial" w:cs="Arial"/>
          <w:sz w:val="20"/>
          <w:szCs w:val="20"/>
        </w:rPr>
      </w:pPr>
      <w:bookmarkStart w:id="1" w:name="OLE_LINK14"/>
      <w:r w:rsidRPr="00C20D41">
        <w:rPr>
          <w:rFonts w:ascii="Arial" w:hAnsi="Arial" w:cs="Arial"/>
          <w:sz w:val="20"/>
          <w:szCs w:val="20"/>
        </w:rPr>
        <w:t>Private jet charter passenger safety is paramount, and the guiding principle of all Presidential Aviation activities and that of the entire private charter jet crew both in the air and on the ground.  We go above and beyond industry standard practices with our own on-staff aircraft maintenance personnel, giving us the utmost control and ability to manage, service, upgrade and care for our elite fleet of private charter jet aircraft in an optimum manner.</w:t>
      </w:r>
    </w:p>
    <w:p w:rsidR="00095506" w:rsidRPr="00C20D41" w:rsidRDefault="00095506" w:rsidP="002B1981">
      <w:pPr>
        <w:spacing w:after="0"/>
        <w:rPr>
          <w:rFonts w:ascii="Arial" w:hAnsi="Arial" w:cs="Arial"/>
          <w:sz w:val="20"/>
          <w:szCs w:val="20"/>
        </w:rPr>
      </w:pPr>
      <w:r w:rsidRPr="00C20D41">
        <w:rPr>
          <w:rFonts w:ascii="Arial" w:hAnsi="Arial" w:cs="Arial"/>
          <w:sz w:val="20"/>
          <w:szCs w:val="20"/>
        </w:rPr>
        <w:t xml:space="preserve">The backbone of our private jet air charter safety program is a comprehensive Safety Management System (SMS) based on ICAO and FAA standards as developed by the Air Charter Safety Foundation (ACSF - </w:t>
      </w:r>
      <w:hyperlink r:id="rId7" w:history="1">
        <w:r w:rsidRPr="00C20D41">
          <w:rPr>
            <w:rFonts w:ascii="Arial" w:hAnsi="Arial" w:cs="Arial"/>
            <w:sz w:val="20"/>
            <w:szCs w:val="20"/>
          </w:rPr>
          <w:t>www.acsf.aero</w:t>
        </w:r>
      </w:hyperlink>
      <w:r w:rsidRPr="00C20D41">
        <w:rPr>
          <w:rFonts w:ascii="Arial" w:hAnsi="Arial" w:cs="Arial"/>
          <w:sz w:val="20"/>
          <w:szCs w:val="20"/>
        </w:rPr>
        <w:t>). In addition, Presidential Aviation is ARG/US Gold rated and has been awarded the Wyvern Approved Operator.  Our FAA air taxi certification is proudly displayed on all of our private charter flight jets.</w:t>
      </w:r>
      <w:r w:rsidRPr="00C20D41">
        <w:rPr>
          <w:rFonts w:ascii="Arial" w:hAnsi="Arial" w:cs="Arial"/>
          <w:sz w:val="20"/>
          <w:szCs w:val="20"/>
        </w:rPr>
        <w:br/>
      </w:r>
      <w:r w:rsidRPr="00C20D41">
        <w:rPr>
          <w:rFonts w:ascii="Arial" w:hAnsi="Arial" w:cs="Arial"/>
          <w:sz w:val="20"/>
          <w:szCs w:val="20"/>
        </w:rPr>
        <w:br/>
      </w:r>
      <w:bookmarkEnd w:id="1"/>
      <w:r w:rsidRPr="00C20D41">
        <w:rPr>
          <w:rFonts w:ascii="Arial" w:hAnsi="Arial" w:cs="Arial"/>
          <w:sz w:val="20"/>
          <w:szCs w:val="20"/>
        </w:rPr>
        <w:t>Beyond our second-to-none ground maintenance efforts, when you rent a private jet with Presidential Aviation your safety is also maximized with a skilled and experienced flight crew:</w:t>
      </w:r>
    </w:p>
    <w:p w:rsidR="00095506" w:rsidRPr="00C20D41" w:rsidRDefault="00095506" w:rsidP="002B1981">
      <w:pPr>
        <w:numPr>
          <w:ilvl w:val="0"/>
          <w:numId w:val="5"/>
        </w:numPr>
        <w:spacing w:after="0"/>
        <w:rPr>
          <w:rFonts w:ascii="Arial" w:hAnsi="Arial" w:cs="Arial"/>
          <w:sz w:val="20"/>
          <w:szCs w:val="20"/>
        </w:rPr>
      </w:pPr>
      <w:r w:rsidRPr="00C20D41">
        <w:rPr>
          <w:rFonts w:ascii="Arial" w:hAnsi="Arial" w:cs="Arial"/>
          <w:sz w:val="20"/>
          <w:szCs w:val="20"/>
        </w:rPr>
        <w:t xml:space="preserve">Our personal jet charter and corporate charter jet pilots spend a minimum of 3,000 hours of overall flying time and hundreds of hours dedicated to each jet air charter aircraft. Typically, our pilots have an average of 9,000 hours of overall flying time. </w:t>
      </w:r>
    </w:p>
    <w:p w:rsidR="00095506" w:rsidRPr="00C20D41" w:rsidRDefault="00095506" w:rsidP="002B1981">
      <w:pPr>
        <w:numPr>
          <w:ilvl w:val="0"/>
          <w:numId w:val="5"/>
        </w:numPr>
        <w:spacing w:after="0"/>
        <w:rPr>
          <w:rFonts w:ascii="Arial" w:hAnsi="Arial" w:cs="Arial"/>
          <w:sz w:val="20"/>
          <w:szCs w:val="20"/>
        </w:rPr>
      </w:pPr>
      <w:r w:rsidRPr="00C20D41">
        <w:rPr>
          <w:rFonts w:ascii="Arial" w:hAnsi="Arial" w:cs="Arial"/>
          <w:sz w:val="20"/>
          <w:szCs w:val="20"/>
        </w:rPr>
        <w:t>All of our flight crews receive ongoing safety training for all leisure and business jet charter flights.</w:t>
      </w:r>
    </w:p>
    <w:p w:rsidR="00095506" w:rsidRPr="00C20D41" w:rsidRDefault="00095506" w:rsidP="002B1981">
      <w:pPr>
        <w:pStyle w:val="NormalWeb"/>
        <w:numPr>
          <w:ilvl w:val="0"/>
          <w:numId w:val="5"/>
        </w:numPr>
        <w:spacing w:before="2" w:after="2"/>
        <w:rPr>
          <w:rFonts w:ascii="Arial" w:hAnsi="Arial" w:cs="Arial"/>
        </w:rPr>
      </w:pPr>
      <w:r w:rsidRPr="00C20D41">
        <w:rPr>
          <w:rFonts w:ascii="Arial" w:hAnsi="Arial" w:cs="Arial"/>
        </w:rPr>
        <w:t xml:space="preserve">In our private charter jet safety guidelines, we provide specific information about your aircraft jet charter pilot so you can verify everything before scheduling a jet charter flight. </w:t>
      </w:r>
    </w:p>
    <w:p w:rsidR="00095506" w:rsidRPr="00C20D41" w:rsidRDefault="00095506" w:rsidP="002B1981">
      <w:pPr>
        <w:spacing w:after="0"/>
        <w:rPr>
          <w:rFonts w:ascii="Arial" w:hAnsi="Arial" w:cs="Arial"/>
          <w:b/>
          <w:sz w:val="20"/>
          <w:szCs w:val="20"/>
          <w:highlight w:val="lightGray"/>
        </w:rPr>
      </w:pPr>
    </w:p>
    <w:p w:rsidR="00095506" w:rsidRPr="00C20D41" w:rsidRDefault="00095506" w:rsidP="002B1981">
      <w:pPr>
        <w:spacing w:after="0"/>
        <w:rPr>
          <w:rFonts w:ascii="Arial" w:hAnsi="Arial" w:cs="Arial"/>
          <w:b/>
          <w:sz w:val="20"/>
          <w:szCs w:val="20"/>
          <w:highlight w:val="lightGray"/>
        </w:rPr>
      </w:pPr>
    </w:p>
    <w:p w:rsidR="00095506" w:rsidRPr="00C20D41" w:rsidRDefault="00095506" w:rsidP="002B1981">
      <w:pPr>
        <w:spacing w:after="0"/>
        <w:rPr>
          <w:rFonts w:ascii="Arial" w:hAnsi="Arial" w:cs="Arial"/>
          <w:b/>
          <w:sz w:val="20"/>
          <w:szCs w:val="20"/>
        </w:rPr>
      </w:pPr>
      <w:bookmarkStart w:id="2" w:name="OLE_LINK3"/>
      <w:r w:rsidRPr="00C20D41">
        <w:rPr>
          <w:rFonts w:ascii="Arial" w:hAnsi="Arial" w:cs="Arial"/>
          <w:b/>
          <w:sz w:val="20"/>
          <w:szCs w:val="20"/>
          <w:highlight w:val="lightGray"/>
        </w:rPr>
        <w:t>MANAGEMENT</w:t>
      </w:r>
      <w:bookmarkStart w:id="3" w:name="OLE_LINK2"/>
      <w:bookmarkEnd w:id="2"/>
    </w:p>
    <w:p w:rsidR="00095506" w:rsidRPr="00C20D41" w:rsidRDefault="00095506" w:rsidP="002B1981">
      <w:pPr>
        <w:spacing w:after="0"/>
        <w:rPr>
          <w:rFonts w:ascii="Arial" w:hAnsi="Arial" w:cs="Arial"/>
          <w:sz w:val="20"/>
          <w:szCs w:val="20"/>
        </w:rPr>
      </w:pPr>
    </w:p>
    <w:bookmarkEnd w:id="3"/>
    <w:p w:rsidR="00095506" w:rsidRPr="00C20D41" w:rsidRDefault="00095506" w:rsidP="00BF038E">
      <w:pPr>
        <w:spacing w:after="0"/>
        <w:rPr>
          <w:rFonts w:ascii="Arial" w:hAnsi="Arial" w:cs="Arial"/>
          <w:sz w:val="20"/>
          <w:szCs w:val="20"/>
        </w:rPr>
      </w:pPr>
      <w:r w:rsidRPr="00C20D41">
        <w:rPr>
          <w:rFonts w:ascii="Arial" w:hAnsi="Arial" w:cs="Arial"/>
          <w:sz w:val="20"/>
          <w:szCs w:val="20"/>
        </w:rPr>
        <w:t xml:space="preserve">Presidential Aviation’s Aircraft Management services division is a comprehensive personal aircraft operations, asset and charter management solution for aircraft owners. Our team’s extensive amount of upper echelon personal and executive private jet charter business experience assures that the multitude of details surrounding aircraft ownership, operations and aircraft maintenance are facilitated in the most effective and efficient way possible. </w:t>
      </w:r>
    </w:p>
    <w:p w:rsidR="00095506" w:rsidRPr="00C20D41" w:rsidRDefault="00095506" w:rsidP="00BF038E">
      <w:pPr>
        <w:spacing w:after="0"/>
        <w:rPr>
          <w:rFonts w:ascii="Arial" w:hAnsi="Arial" w:cs="Arial"/>
          <w:sz w:val="20"/>
          <w:szCs w:val="20"/>
        </w:rPr>
      </w:pPr>
    </w:p>
    <w:p w:rsidR="00095506" w:rsidRPr="00C20D41" w:rsidRDefault="00095506" w:rsidP="00BF038E">
      <w:pPr>
        <w:spacing w:after="0"/>
        <w:rPr>
          <w:rFonts w:ascii="Arial" w:hAnsi="Arial" w:cs="Arial"/>
          <w:sz w:val="20"/>
          <w:szCs w:val="20"/>
        </w:rPr>
      </w:pPr>
      <w:r w:rsidRPr="00C20D41">
        <w:rPr>
          <w:rFonts w:ascii="Arial" w:hAnsi="Arial" w:cs="Arial"/>
          <w:sz w:val="20"/>
          <w:szCs w:val="20"/>
        </w:rPr>
        <w:t>Presidential Aircraft Management services include:</w:t>
      </w:r>
    </w:p>
    <w:p w:rsidR="00095506" w:rsidRPr="00C20D41" w:rsidRDefault="00095506" w:rsidP="00BF038E">
      <w:pPr>
        <w:spacing w:after="0"/>
        <w:rPr>
          <w:rFonts w:ascii="Arial" w:hAnsi="Arial" w:cs="Arial"/>
          <w:sz w:val="20"/>
          <w:szCs w:val="20"/>
        </w:rPr>
      </w:pPr>
    </w:p>
    <w:p w:rsidR="00095506" w:rsidRPr="00C20D41" w:rsidRDefault="00095506" w:rsidP="00BF038E">
      <w:pPr>
        <w:pStyle w:val="ListParagraph"/>
        <w:numPr>
          <w:ilvl w:val="0"/>
          <w:numId w:val="1"/>
        </w:numPr>
        <w:spacing w:after="0"/>
        <w:rPr>
          <w:rFonts w:ascii="Arial" w:hAnsi="Arial" w:cs="Arial"/>
          <w:sz w:val="20"/>
          <w:szCs w:val="20"/>
        </w:rPr>
      </w:pPr>
      <w:r w:rsidRPr="00C20D41">
        <w:rPr>
          <w:rFonts w:ascii="Arial" w:hAnsi="Arial" w:cs="Arial"/>
          <w:sz w:val="20"/>
          <w:szCs w:val="20"/>
        </w:rPr>
        <w:t>Pilot recruitment, qualification and training</w:t>
      </w:r>
    </w:p>
    <w:p w:rsidR="00095506" w:rsidRPr="00C20D41" w:rsidRDefault="00095506" w:rsidP="00BF038E">
      <w:pPr>
        <w:pStyle w:val="ListParagraph"/>
        <w:numPr>
          <w:ilvl w:val="0"/>
          <w:numId w:val="1"/>
        </w:numPr>
        <w:spacing w:after="0"/>
        <w:rPr>
          <w:rFonts w:ascii="Arial" w:hAnsi="Arial" w:cs="Arial"/>
          <w:sz w:val="20"/>
          <w:szCs w:val="20"/>
        </w:rPr>
      </w:pPr>
      <w:r w:rsidRPr="00C20D41">
        <w:rPr>
          <w:rFonts w:ascii="Arial" w:hAnsi="Arial" w:cs="Arial"/>
          <w:sz w:val="20"/>
          <w:szCs w:val="20"/>
        </w:rPr>
        <w:t>Supervision of flight crew personnel</w:t>
      </w:r>
    </w:p>
    <w:p w:rsidR="00095506" w:rsidRPr="00C20D41" w:rsidRDefault="00095506" w:rsidP="00BF038E">
      <w:pPr>
        <w:pStyle w:val="ListParagraph"/>
        <w:numPr>
          <w:ilvl w:val="0"/>
          <w:numId w:val="1"/>
        </w:numPr>
        <w:spacing w:after="0"/>
        <w:rPr>
          <w:rFonts w:ascii="Arial" w:hAnsi="Arial" w:cs="Arial"/>
          <w:sz w:val="20"/>
          <w:szCs w:val="20"/>
        </w:rPr>
      </w:pPr>
      <w:r w:rsidRPr="00C20D41">
        <w:rPr>
          <w:rFonts w:ascii="Arial" w:hAnsi="Arial" w:cs="Arial"/>
          <w:sz w:val="20"/>
          <w:szCs w:val="20"/>
        </w:rPr>
        <w:t>Aircraft and crew scheduling and readiness</w:t>
      </w:r>
    </w:p>
    <w:p w:rsidR="00095506" w:rsidRPr="00C20D41" w:rsidRDefault="00095506" w:rsidP="00BF038E">
      <w:pPr>
        <w:pStyle w:val="ListParagraph"/>
        <w:numPr>
          <w:ilvl w:val="0"/>
          <w:numId w:val="1"/>
        </w:numPr>
        <w:spacing w:after="0"/>
        <w:rPr>
          <w:rFonts w:ascii="Arial" w:hAnsi="Arial" w:cs="Arial"/>
          <w:sz w:val="20"/>
          <w:szCs w:val="20"/>
        </w:rPr>
      </w:pPr>
      <w:r w:rsidRPr="00C20D41">
        <w:rPr>
          <w:rFonts w:ascii="Arial" w:hAnsi="Arial" w:cs="Arial"/>
          <w:sz w:val="20"/>
          <w:szCs w:val="20"/>
        </w:rPr>
        <w:t>FAA regulatory compliance</w:t>
      </w:r>
    </w:p>
    <w:p w:rsidR="00095506" w:rsidRPr="00C20D41" w:rsidRDefault="00095506" w:rsidP="00BF038E">
      <w:pPr>
        <w:pStyle w:val="ListParagraph"/>
        <w:numPr>
          <w:ilvl w:val="0"/>
          <w:numId w:val="1"/>
        </w:numPr>
        <w:spacing w:after="0"/>
        <w:rPr>
          <w:rFonts w:ascii="Arial" w:hAnsi="Arial" w:cs="Arial"/>
          <w:sz w:val="20"/>
          <w:szCs w:val="20"/>
        </w:rPr>
      </w:pPr>
      <w:r w:rsidRPr="00C20D41">
        <w:rPr>
          <w:rFonts w:ascii="Arial" w:hAnsi="Arial" w:cs="Arial"/>
          <w:sz w:val="20"/>
          <w:szCs w:val="20"/>
        </w:rPr>
        <w:t>Performance-based monthly management fee with clear monthly financial statements</w:t>
      </w:r>
    </w:p>
    <w:p w:rsidR="00095506" w:rsidRPr="00C20D41" w:rsidRDefault="00095506" w:rsidP="00BF038E">
      <w:pPr>
        <w:pStyle w:val="ListParagraph"/>
        <w:numPr>
          <w:ilvl w:val="0"/>
          <w:numId w:val="1"/>
        </w:numPr>
        <w:spacing w:after="0"/>
        <w:rPr>
          <w:rFonts w:ascii="Arial" w:hAnsi="Arial" w:cs="Arial"/>
          <w:sz w:val="20"/>
          <w:szCs w:val="20"/>
        </w:rPr>
      </w:pPr>
      <w:r w:rsidRPr="00C20D41">
        <w:rPr>
          <w:rFonts w:ascii="Arial" w:hAnsi="Arial" w:cs="Arial"/>
          <w:sz w:val="20"/>
          <w:szCs w:val="20"/>
        </w:rPr>
        <w:t xml:space="preserve">Record keeping for accounting </w:t>
      </w:r>
    </w:p>
    <w:p w:rsidR="00095506" w:rsidRPr="00C20D41" w:rsidRDefault="00095506" w:rsidP="00BF038E">
      <w:pPr>
        <w:spacing w:after="0"/>
        <w:rPr>
          <w:rFonts w:ascii="Arial" w:hAnsi="Arial" w:cs="Arial"/>
          <w:sz w:val="20"/>
          <w:szCs w:val="20"/>
        </w:rPr>
      </w:pPr>
    </w:p>
    <w:p w:rsidR="00095506" w:rsidRPr="00C20D41" w:rsidRDefault="00095506" w:rsidP="00BF038E">
      <w:pPr>
        <w:spacing w:after="0"/>
        <w:rPr>
          <w:rFonts w:ascii="Arial" w:hAnsi="Arial" w:cs="Arial"/>
          <w:sz w:val="20"/>
          <w:szCs w:val="20"/>
        </w:rPr>
      </w:pPr>
      <w:r w:rsidRPr="00C20D41">
        <w:rPr>
          <w:rFonts w:ascii="Arial" w:hAnsi="Arial" w:cs="Arial"/>
          <w:b/>
          <w:sz w:val="20"/>
          <w:szCs w:val="20"/>
        </w:rPr>
        <w:t xml:space="preserve">Our Aircraft Management Service </w:t>
      </w:r>
    </w:p>
    <w:p w:rsidR="00095506" w:rsidRPr="00C20D41" w:rsidRDefault="00095506" w:rsidP="00BF038E">
      <w:pPr>
        <w:spacing w:after="0"/>
        <w:rPr>
          <w:rFonts w:ascii="Arial" w:hAnsi="Arial" w:cs="Arial"/>
          <w:sz w:val="20"/>
          <w:szCs w:val="20"/>
        </w:rPr>
      </w:pPr>
      <w:r w:rsidRPr="00C20D41">
        <w:rPr>
          <w:rFonts w:ascii="Arial" w:hAnsi="Arial" w:cs="Arial"/>
          <w:sz w:val="20"/>
          <w:szCs w:val="20"/>
        </w:rPr>
        <w:t>Our end-to-end aircraft maintenance and administrative capabilities allow private airplane owners to maximize the investment value of their asset and simply enjoy the lifestyle benefits of aircraft ownership.  Additionally, by virtue of leveraging our status as a certified operator, owners also benefit from our fleet-scale discounts on fuel, staff training, insurance, handling and aircraft maintenance service - and can even take advantage of charter revenue opportunities.</w:t>
      </w:r>
    </w:p>
    <w:p w:rsidR="00095506" w:rsidRPr="00C20D41" w:rsidRDefault="00095506" w:rsidP="00BF038E">
      <w:pPr>
        <w:spacing w:after="0"/>
        <w:rPr>
          <w:rFonts w:ascii="Arial" w:hAnsi="Arial" w:cs="Arial"/>
          <w:sz w:val="20"/>
          <w:szCs w:val="20"/>
        </w:rPr>
      </w:pPr>
    </w:p>
    <w:p w:rsidR="00095506" w:rsidRPr="00C20D41" w:rsidRDefault="00095506" w:rsidP="00BF038E">
      <w:pPr>
        <w:spacing w:after="0"/>
        <w:rPr>
          <w:rFonts w:ascii="Arial" w:hAnsi="Arial" w:cs="Arial"/>
          <w:sz w:val="20"/>
          <w:szCs w:val="20"/>
        </w:rPr>
      </w:pPr>
      <w:r w:rsidRPr="00C20D41">
        <w:rPr>
          <w:rFonts w:ascii="Arial" w:hAnsi="Arial" w:cs="Arial"/>
          <w:sz w:val="20"/>
          <w:szCs w:val="20"/>
        </w:rPr>
        <w:t>Indeed, t</w:t>
      </w:r>
      <w:r w:rsidRPr="00C20D41">
        <w:rPr>
          <w:rFonts w:ascii="Arial" w:hAnsi="Arial" w:cs="Arial"/>
          <w:bCs/>
          <w:sz w:val="20"/>
          <w:szCs w:val="20"/>
        </w:rPr>
        <w:t>he jet you own can be making you money</w:t>
      </w:r>
      <w:r w:rsidRPr="00C20D41">
        <w:rPr>
          <w:rFonts w:ascii="Arial" w:hAnsi="Arial" w:cs="Arial"/>
          <w:sz w:val="20"/>
          <w:szCs w:val="20"/>
        </w:rPr>
        <w:t xml:space="preserve"> when you're not on board! We can turn your personal charter jet aircraft into a profit-producing asset that earns charter revenue. Presidential Aviation can guarantee a minimum number of charter jet flight hours to be sold on your aircraft, assuring a lucrative supplemental and ongoing income steam. </w:t>
      </w:r>
    </w:p>
    <w:p w:rsidR="00095506" w:rsidRPr="00C20D41" w:rsidRDefault="00095506" w:rsidP="00BF038E">
      <w:pPr>
        <w:spacing w:after="0"/>
        <w:rPr>
          <w:rFonts w:ascii="Arial" w:hAnsi="Arial" w:cs="Arial"/>
          <w:sz w:val="20"/>
          <w:szCs w:val="20"/>
        </w:rPr>
      </w:pPr>
    </w:p>
    <w:p w:rsidR="00095506" w:rsidRPr="00C20D41" w:rsidRDefault="00095506" w:rsidP="00BF038E">
      <w:pPr>
        <w:spacing w:after="0"/>
        <w:rPr>
          <w:rFonts w:ascii="Arial" w:hAnsi="Arial" w:cs="Arial"/>
          <w:sz w:val="20"/>
          <w:szCs w:val="20"/>
        </w:rPr>
      </w:pPr>
      <w:r w:rsidRPr="00C20D41">
        <w:rPr>
          <w:rFonts w:ascii="Arial" w:hAnsi="Arial" w:cs="Arial"/>
          <w:sz w:val="20"/>
          <w:szCs w:val="20"/>
        </w:rPr>
        <w:t>For those owners who do not require full aircraft management and aircraft maintenance services, Presidential Aviation also offers specific support in categories such as flight operations, crew management, private aircraft maintenance planning, quality assurance, administrative support and procurement.</w:t>
      </w:r>
      <w:r w:rsidRPr="00C20D41">
        <w:rPr>
          <w:rFonts w:ascii="Arial" w:hAnsi="Arial" w:cs="Arial"/>
          <w:sz w:val="20"/>
          <w:szCs w:val="20"/>
        </w:rPr>
        <w:br/>
      </w:r>
      <w:r w:rsidRPr="00C20D41">
        <w:rPr>
          <w:rFonts w:ascii="Arial" w:hAnsi="Arial" w:cs="Arial"/>
          <w:sz w:val="20"/>
          <w:szCs w:val="20"/>
        </w:rPr>
        <w:br/>
        <w:t xml:space="preserve">Whatever type and level of service you seek, Presidential Aviation’s discriminating, highly personalized approach to aircraft jet charter management service starts with understating the unique and exacting needs and desires of the owner and delivering a </w:t>
      </w:r>
      <w:r w:rsidRPr="00C20D41">
        <w:rPr>
          <w:rFonts w:ascii="Arial" w:hAnsi="Arial" w:cs="Arial"/>
          <w:i/>
          <w:sz w:val="20"/>
          <w:szCs w:val="20"/>
        </w:rPr>
        <w:t>completely custom-tailored program</w:t>
      </w:r>
      <w:r w:rsidRPr="00C20D41">
        <w:rPr>
          <w:rFonts w:ascii="Arial" w:hAnsi="Arial" w:cs="Arial"/>
          <w:sz w:val="20"/>
          <w:szCs w:val="20"/>
        </w:rPr>
        <w:t xml:space="preserve"> to meet those expectations in full.</w:t>
      </w:r>
      <w:r w:rsidRPr="00C20D41">
        <w:rPr>
          <w:rFonts w:ascii="Arial" w:hAnsi="Arial" w:cs="Arial"/>
          <w:sz w:val="20"/>
          <w:szCs w:val="20"/>
        </w:rPr>
        <w:br/>
      </w:r>
    </w:p>
    <w:p w:rsidR="00095506" w:rsidRPr="00C20D41" w:rsidRDefault="00095506" w:rsidP="002B1981">
      <w:pPr>
        <w:spacing w:after="0"/>
        <w:rPr>
          <w:rFonts w:ascii="Arial" w:hAnsi="Arial" w:cs="Arial"/>
          <w:sz w:val="20"/>
          <w:szCs w:val="20"/>
        </w:rPr>
      </w:pPr>
    </w:p>
    <w:p w:rsidR="00095506" w:rsidRPr="00C20D41" w:rsidRDefault="00095506" w:rsidP="002B1981">
      <w:pPr>
        <w:spacing w:after="0"/>
        <w:rPr>
          <w:rFonts w:ascii="Arial" w:hAnsi="Arial" w:cs="Arial"/>
          <w:sz w:val="20"/>
          <w:szCs w:val="20"/>
        </w:rPr>
      </w:pPr>
      <w:bookmarkStart w:id="4" w:name="OLE_LINK4"/>
      <w:r w:rsidRPr="00C20D41">
        <w:rPr>
          <w:rFonts w:ascii="Arial" w:hAnsi="Arial" w:cs="Arial"/>
          <w:b/>
          <w:sz w:val="20"/>
          <w:szCs w:val="20"/>
          <w:highlight w:val="lightGray"/>
        </w:rPr>
        <w:t>MANAGEMENT/SAFETY</w:t>
      </w:r>
    </w:p>
    <w:bookmarkEnd w:id="4"/>
    <w:p w:rsidR="00095506" w:rsidRPr="00C20D41" w:rsidRDefault="00095506" w:rsidP="002B1981">
      <w:pPr>
        <w:spacing w:after="0"/>
        <w:rPr>
          <w:rFonts w:ascii="Arial" w:hAnsi="Arial" w:cs="Arial"/>
          <w:sz w:val="20"/>
          <w:szCs w:val="20"/>
        </w:rPr>
      </w:pPr>
    </w:p>
    <w:p w:rsidR="00095506" w:rsidRPr="00C20D41" w:rsidRDefault="00095506" w:rsidP="00E207FB">
      <w:pPr>
        <w:spacing w:after="0"/>
        <w:rPr>
          <w:rFonts w:ascii="Arial" w:hAnsi="Arial" w:cs="Arial"/>
          <w:b/>
          <w:color w:val="FF0000"/>
          <w:sz w:val="20"/>
          <w:szCs w:val="20"/>
        </w:rPr>
      </w:pPr>
      <w:r w:rsidRPr="00C20D41">
        <w:rPr>
          <w:rFonts w:ascii="Arial" w:hAnsi="Arial" w:cs="Arial"/>
          <w:b/>
          <w:color w:val="FF0000"/>
          <w:sz w:val="20"/>
          <w:szCs w:val="20"/>
        </w:rPr>
        <w:t>[NEED TEXT]</w:t>
      </w:r>
    </w:p>
    <w:p w:rsidR="00095506" w:rsidRPr="00C20D41" w:rsidRDefault="00095506" w:rsidP="002B1981">
      <w:pPr>
        <w:spacing w:after="0"/>
        <w:rPr>
          <w:rFonts w:ascii="Arial" w:hAnsi="Arial" w:cs="Arial"/>
          <w:sz w:val="20"/>
          <w:szCs w:val="20"/>
        </w:rPr>
      </w:pPr>
    </w:p>
    <w:p w:rsidR="00095506" w:rsidRPr="00C20D41" w:rsidRDefault="00095506" w:rsidP="002B1981">
      <w:pPr>
        <w:spacing w:after="0"/>
        <w:rPr>
          <w:rFonts w:ascii="Arial" w:hAnsi="Arial" w:cs="Arial"/>
          <w:b/>
          <w:sz w:val="20"/>
          <w:szCs w:val="20"/>
          <w:highlight w:val="lightGray"/>
        </w:rPr>
      </w:pPr>
      <w:r w:rsidRPr="00C20D41">
        <w:rPr>
          <w:rFonts w:ascii="Arial" w:hAnsi="Arial" w:cs="Arial"/>
          <w:b/>
          <w:sz w:val="20"/>
          <w:szCs w:val="20"/>
          <w:highlight w:val="lightGray"/>
        </w:rPr>
        <w:t>MANAGEMENT/SERVICE</w:t>
      </w:r>
    </w:p>
    <w:p w:rsidR="00095506" w:rsidRPr="00C20D41" w:rsidRDefault="00095506" w:rsidP="002B1981">
      <w:pPr>
        <w:spacing w:after="0"/>
        <w:rPr>
          <w:rFonts w:ascii="Arial" w:hAnsi="Arial" w:cs="Arial"/>
          <w:b/>
          <w:sz w:val="20"/>
          <w:szCs w:val="20"/>
        </w:rPr>
      </w:pPr>
    </w:p>
    <w:p w:rsidR="00095506" w:rsidRPr="00C20D41" w:rsidRDefault="00095506" w:rsidP="00E207FB">
      <w:pPr>
        <w:spacing w:after="0"/>
        <w:rPr>
          <w:rFonts w:ascii="Arial" w:hAnsi="Arial" w:cs="Arial"/>
          <w:b/>
          <w:color w:val="FF0000"/>
          <w:sz w:val="20"/>
          <w:szCs w:val="20"/>
        </w:rPr>
      </w:pPr>
      <w:r w:rsidRPr="00C20D41">
        <w:rPr>
          <w:rFonts w:ascii="Arial" w:hAnsi="Arial" w:cs="Arial"/>
          <w:b/>
          <w:color w:val="FF0000"/>
          <w:sz w:val="20"/>
          <w:szCs w:val="20"/>
        </w:rPr>
        <w:t>[NEED TEXT]</w:t>
      </w:r>
    </w:p>
    <w:p w:rsidR="00095506" w:rsidRPr="00C20D41" w:rsidRDefault="00095506" w:rsidP="002B1981">
      <w:pPr>
        <w:spacing w:after="0"/>
        <w:rPr>
          <w:rFonts w:ascii="Arial" w:hAnsi="Arial" w:cs="Arial"/>
          <w:b/>
          <w:sz w:val="20"/>
          <w:szCs w:val="20"/>
        </w:rPr>
      </w:pPr>
    </w:p>
    <w:p w:rsidR="00095506" w:rsidRPr="00C20D41" w:rsidRDefault="00095506" w:rsidP="002B1981">
      <w:pPr>
        <w:spacing w:after="0"/>
        <w:rPr>
          <w:rFonts w:ascii="Arial" w:hAnsi="Arial" w:cs="Arial"/>
          <w:b/>
          <w:sz w:val="20"/>
          <w:szCs w:val="20"/>
          <w:highlight w:val="lightGray"/>
        </w:rPr>
      </w:pPr>
      <w:r w:rsidRPr="00C20D41">
        <w:rPr>
          <w:rFonts w:ascii="Arial" w:hAnsi="Arial" w:cs="Arial"/>
          <w:b/>
          <w:sz w:val="20"/>
          <w:szCs w:val="20"/>
          <w:highlight w:val="lightGray"/>
        </w:rPr>
        <w:t>MANAGEMENT/FINANCIAL BENEFITS</w:t>
      </w:r>
    </w:p>
    <w:p w:rsidR="00095506" w:rsidRPr="00C20D41" w:rsidRDefault="00095506" w:rsidP="002B1981">
      <w:pPr>
        <w:spacing w:after="0"/>
        <w:rPr>
          <w:rFonts w:ascii="Arial" w:hAnsi="Arial" w:cs="Arial"/>
          <w:sz w:val="20"/>
          <w:szCs w:val="20"/>
        </w:rPr>
      </w:pPr>
    </w:p>
    <w:p w:rsidR="00095506" w:rsidRPr="00C20D41" w:rsidRDefault="00095506" w:rsidP="00E207FB">
      <w:pPr>
        <w:spacing w:after="0"/>
        <w:rPr>
          <w:rFonts w:ascii="Arial" w:hAnsi="Arial" w:cs="Arial"/>
          <w:b/>
          <w:color w:val="FF0000"/>
          <w:sz w:val="20"/>
          <w:szCs w:val="20"/>
        </w:rPr>
      </w:pPr>
      <w:r w:rsidRPr="00C20D41">
        <w:rPr>
          <w:rFonts w:ascii="Arial" w:hAnsi="Arial" w:cs="Arial"/>
          <w:b/>
          <w:color w:val="FF0000"/>
          <w:sz w:val="20"/>
          <w:szCs w:val="20"/>
        </w:rPr>
        <w:t>[NEED TEXT]</w:t>
      </w:r>
    </w:p>
    <w:p w:rsidR="00095506" w:rsidRPr="00C20D41" w:rsidRDefault="00095506" w:rsidP="00AE110C">
      <w:pPr>
        <w:spacing w:after="0"/>
        <w:rPr>
          <w:rFonts w:ascii="Arial" w:hAnsi="Arial" w:cs="Arial"/>
          <w:b/>
          <w:sz w:val="20"/>
          <w:szCs w:val="20"/>
          <w:highlight w:val="lightGray"/>
        </w:rPr>
      </w:pPr>
    </w:p>
    <w:p w:rsidR="00095506" w:rsidRPr="00C20D41" w:rsidRDefault="00095506" w:rsidP="00AE110C">
      <w:pPr>
        <w:spacing w:after="0"/>
        <w:rPr>
          <w:rFonts w:ascii="Arial" w:hAnsi="Arial" w:cs="Arial"/>
          <w:b/>
          <w:sz w:val="20"/>
          <w:szCs w:val="20"/>
          <w:highlight w:val="lightGray"/>
        </w:rPr>
      </w:pPr>
    </w:p>
    <w:p w:rsidR="00095506" w:rsidRPr="00C20D41" w:rsidRDefault="00095506" w:rsidP="00AE110C">
      <w:pPr>
        <w:spacing w:after="0"/>
        <w:rPr>
          <w:rFonts w:ascii="Arial" w:hAnsi="Arial" w:cs="Arial"/>
          <w:b/>
          <w:sz w:val="20"/>
          <w:szCs w:val="20"/>
          <w:highlight w:val="lightGray"/>
        </w:rPr>
      </w:pPr>
      <w:r w:rsidRPr="00C20D41">
        <w:rPr>
          <w:rFonts w:ascii="Arial" w:hAnsi="Arial" w:cs="Arial"/>
          <w:b/>
          <w:sz w:val="20"/>
          <w:szCs w:val="20"/>
          <w:highlight w:val="lightGray"/>
        </w:rPr>
        <w:t>MANAGEMENT/LATIN AMERICAN OWNERS</w:t>
      </w:r>
    </w:p>
    <w:p w:rsidR="00095506" w:rsidRPr="00C20D41" w:rsidRDefault="00095506" w:rsidP="00AE110C">
      <w:pPr>
        <w:spacing w:after="0"/>
        <w:rPr>
          <w:rFonts w:ascii="Arial" w:hAnsi="Arial" w:cs="Arial"/>
          <w:sz w:val="20"/>
          <w:szCs w:val="20"/>
        </w:rPr>
      </w:pPr>
    </w:p>
    <w:p w:rsidR="00095506" w:rsidRPr="00C20D41" w:rsidRDefault="00095506" w:rsidP="00742F43">
      <w:pPr>
        <w:spacing w:after="0"/>
        <w:rPr>
          <w:rFonts w:ascii="Arial" w:hAnsi="Arial" w:cs="Arial"/>
          <w:sz w:val="20"/>
          <w:szCs w:val="20"/>
        </w:rPr>
      </w:pPr>
      <w:r w:rsidRPr="00C20D41">
        <w:rPr>
          <w:rFonts w:ascii="Arial" w:hAnsi="Arial" w:cs="Arial"/>
          <w:sz w:val="20"/>
          <w:szCs w:val="20"/>
        </w:rPr>
        <w:t>A word to Latin American aircraft owners: we speak your language!</w:t>
      </w:r>
    </w:p>
    <w:p w:rsidR="00095506" w:rsidRPr="00C20D41" w:rsidRDefault="00095506" w:rsidP="00742F43">
      <w:pPr>
        <w:spacing w:after="0"/>
        <w:rPr>
          <w:rFonts w:ascii="Arial" w:hAnsi="Arial" w:cs="Arial"/>
          <w:sz w:val="20"/>
          <w:szCs w:val="20"/>
        </w:rPr>
      </w:pPr>
    </w:p>
    <w:p w:rsidR="00095506" w:rsidRPr="00C20D41" w:rsidRDefault="00095506" w:rsidP="00742F43">
      <w:pPr>
        <w:spacing w:after="0"/>
        <w:rPr>
          <w:rFonts w:ascii="Arial" w:hAnsi="Arial" w:cs="Arial"/>
          <w:sz w:val="20"/>
          <w:szCs w:val="20"/>
        </w:rPr>
      </w:pPr>
      <w:r w:rsidRPr="00C20D41">
        <w:rPr>
          <w:rFonts w:ascii="Arial" w:hAnsi="Arial" w:cs="Arial"/>
          <w:sz w:val="20"/>
          <w:szCs w:val="20"/>
        </w:rPr>
        <w:t xml:space="preserve">With its primary base of operations in South Florida, Presidential Aviation is highly in tune with Latin American culture. In fact, much of the company personnel at various levels of the operation - from passenger service agents to the private jet air charter in-flight and ground maintenance crews - are of Spanish descent and completely bilingual. At Presidential Aviation we not only speak Spanish when it’s called for, but we are also intricately familiar with customs and traditions and, thus, understand the nuances, mindset and expectations of our affluent Latin American clientele. </w:t>
      </w:r>
    </w:p>
    <w:p w:rsidR="00095506" w:rsidRPr="00C20D41" w:rsidRDefault="00095506" w:rsidP="00742F43">
      <w:pPr>
        <w:spacing w:after="0"/>
        <w:rPr>
          <w:rFonts w:ascii="Arial" w:hAnsi="Arial" w:cs="Arial"/>
          <w:sz w:val="20"/>
          <w:szCs w:val="20"/>
        </w:rPr>
      </w:pPr>
    </w:p>
    <w:p w:rsidR="00095506" w:rsidRPr="00C20D41" w:rsidRDefault="00095506" w:rsidP="00742F43">
      <w:pPr>
        <w:spacing w:after="0"/>
        <w:rPr>
          <w:rFonts w:ascii="Arial" w:hAnsi="Arial" w:cs="Arial"/>
          <w:sz w:val="20"/>
          <w:szCs w:val="20"/>
        </w:rPr>
      </w:pPr>
      <w:r w:rsidRPr="00C20D41">
        <w:rPr>
          <w:rFonts w:ascii="Arial" w:hAnsi="Arial" w:cs="Arial"/>
          <w:sz w:val="20"/>
          <w:szCs w:val="20"/>
        </w:rPr>
        <w:t xml:space="preserve">South Florida is, of course, a prime business, vacation and shopping destination for people from Colombia, Venezuela, Mexico, Brazil and other Latin American locales. In fact, many have established second homes in South Florida and regularly require luxury private jet charter services to travel to and from.  Others desire complete, fully customized aircraft management services or revenue-generating charter management services to make private aircraft maintenance and ownership a breeze - and profitable. </w:t>
      </w:r>
    </w:p>
    <w:p w:rsidR="00095506" w:rsidRPr="00C20D41" w:rsidRDefault="00095506" w:rsidP="00742F43">
      <w:pPr>
        <w:spacing w:after="0"/>
        <w:rPr>
          <w:rFonts w:ascii="Arial" w:hAnsi="Arial" w:cs="Arial"/>
          <w:sz w:val="20"/>
          <w:szCs w:val="20"/>
        </w:rPr>
      </w:pPr>
    </w:p>
    <w:p w:rsidR="00095506" w:rsidRPr="00C20D41" w:rsidRDefault="00095506" w:rsidP="00742F43">
      <w:pPr>
        <w:spacing w:after="0"/>
        <w:rPr>
          <w:rFonts w:ascii="Arial" w:hAnsi="Arial" w:cs="Arial"/>
          <w:sz w:val="20"/>
          <w:szCs w:val="20"/>
        </w:rPr>
      </w:pPr>
      <w:r w:rsidRPr="00C20D41">
        <w:rPr>
          <w:rFonts w:ascii="Arial" w:hAnsi="Arial" w:cs="Arial"/>
          <w:sz w:val="20"/>
          <w:szCs w:val="20"/>
        </w:rPr>
        <w:t xml:space="preserve">Whether you need a personal or corporate private jet charter, aircraft management service, aircraft maintenance service and/or private charter management service that is conducive to the Latin American lifestyle, we invite you to stop in for a visit when in South Florida. You will be greeted with a heartfelt </w:t>
      </w:r>
      <w:r w:rsidRPr="00C20D41">
        <w:rPr>
          <w:rFonts w:ascii="Arial" w:hAnsi="Arial" w:cs="Arial"/>
          <w:i/>
          <w:sz w:val="20"/>
          <w:szCs w:val="20"/>
        </w:rPr>
        <w:t>bienvenidos</w:t>
      </w:r>
      <w:r w:rsidRPr="00C20D41">
        <w:rPr>
          <w:rFonts w:ascii="Arial" w:hAnsi="Arial" w:cs="Arial"/>
          <w:sz w:val="20"/>
          <w:szCs w:val="20"/>
        </w:rPr>
        <w:t>!</w:t>
      </w:r>
    </w:p>
    <w:p w:rsidR="00095506" w:rsidRPr="00C20D41" w:rsidRDefault="00095506" w:rsidP="00466DA8">
      <w:pPr>
        <w:spacing w:after="0"/>
        <w:rPr>
          <w:rFonts w:ascii="Arial" w:hAnsi="Arial" w:cs="Arial"/>
          <w:b/>
          <w:sz w:val="20"/>
          <w:szCs w:val="20"/>
        </w:rPr>
      </w:pPr>
    </w:p>
    <w:p w:rsidR="00095506" w:rsidRPr="00C20D41" w:rsidRDefault="00095506" w:rsidP="00466DA8">
      <w:pPr>
        <w:spacing w:after="0"/>
        <w:rPr>
          <w:rFonts w:ascii="Arial" w:hAnsi="Arial" w:cs="Arial"/>
          <w:b/>
          <w:sz w:val="20"/>
          <w:szCs w:val="20"/>
        </w:rPr>
      </w:pPr>
    </w:p>
    <w:p w:rsidR="00095506" w:rsidRPr="00C20D41" w:rsidRDefault="00095506" w:rsidP="00466DA8">
      <w:pPr>
        <w:spacing w:after="0"/>
        <w:rPr>
          <w:rFonts w:ascii="Arial" w:hAnsi="Arial" w:cs="Arial"/>
          <w:b/>
          <w:sz w:val="20"/>
          <w:szCs w:val="20"/>
          <w:highlight w:val="lightGray"/>
        </w:rPr>
      </w:pPr>
      <w:r w:rsidRPr="00C20D41">
        <w:rPr>
          <w:rFonts w:ascii="Arial" w:hAnsi="Arial" w:cs="Arial"/>
          <w:b/>
          <w:sz w:val="20"/>
          <w:szCs w:val="20"/>
          <w:highlight w:val="lightGray"/>
        </w:rPr>
        <w:t>MANAGEMENT/FAQ</w:t>
      </w:r>
    </w:p>
    <w:p w:rsidR="00095506" w:rsidRPr="00C20D41" w:rsidRDefault="00095506" w:rsidP="00466DA8">
      <w:pPr>
        <w:spacing w:after="0"/>
        <w:rPr>
          <w:rFonts w:ascii="Arial" w:hAnsi="Arial" w:cs="Arial"/>
          <w:sz w:val="20"/>
          <w:szCs w:val="20"/>
        </w:rPr>
      </w:pPr>
      <w:r w:rsidRPr="00C20D41">
        <w:rPr>
          <w:rFonts w:ascii="Arial" w:hAnsi="Arial" w:cs="Arial"/>
          <w:sz w:val="20"/>
          <w:szCs w:val="20"/>
        </w:rPr>
        <w:tab/>
      </w:r>
      <w:r w:rsidRPr="00C20D41">
        <w:rPr>
          <w:rFonts w:ascii="Arial" w:hAnsi="Arial" w:cs="Arial"/>
          <w:sz w:val="20"/>
          <w:szCs w:val="20"/>
        </w:rPr>
        <w:tab/>
      </w:r>
      <w:r w:rsidRPr="00C20D41">
        <w:rPr>
          <w:rFonts w:ascii="Arial" w:hAnsi="Arial" w:cs="Arial"/>
          <w:sz w:val="20"/>
          <w:szCs w:val="20"/>
        </w:rPr>
        <w:tab/>
      </w:r>
      <w:r w:rsidRPr="00C20D41">
        <w:rPr>
          <w:rFonts w:ascii="Arial" w:hAnsi="Arial" w:cs="Arial"/>
          <w:sz w:val="20"/>
          <w:szCs w:val="20"/>
        </w:rPr>
        <w:tab/>
      </w:r>
      <w:r w:rsidRPr="00C20D41">
        <w:rPr>
          <w:rFonts w:ascii="Arial" w:hAnsi="Arial" w:cs="Arial"/>
          <w:sz w:val="20"/>
          <w:szCs w:val="20"/>
        </w:rPr>
        <w:tab/>
      </w:r>
    </w:p>
    <w:p w:rsidR="00095506" w:rsidRPr="00C20D41" w:rsidRDefault="00095506" w:rsidP="00466DA8">
      <w:pPr>
        <w:spacing w:after="0"/>
        <w:rPr>
          <w:rFonts w:ascii="Arial" w:hAnsi="Arial" w:cs="Arial"/>
          <w:sz w:val="20"/>
          <w:szCs w:val="20"/>
        </w:rPr>
      </w:pPr>
      <w:r w:rsidRPr="00C20D41">
        <w:rPr>
          <w:rFonts w:ascii="Arial" w:hAnsi="Arial" w:cs="Arial"/>
          <w:sz w:val="20"/>
          <w:szCs w:val="20"/>
        </w:rPr>
        <w:t xml:space="preserve">Why do I need to put my aircraft on Presidential’s certificate and what does that mean? </w:t>
      </w:r>
    </w:p>
    <w:p w:rsidR="00095506" w:rsidRPr="00C20D41" w:rsidRDefault="00095506" w:rsidP="00466DA8">
      <w:pPr>
        <w:spacing w:after="0"/>
        <w:rPr>
          <w:rFonts w:ascii="Arial" w:hAnsi="Arial" w:cs="Arial"/>
          <w:sz w:val="20"/>
          <w:szCs w:val="20"/>
        </w:rPr>
      </w:pPr>
    </w:p>
    <w:p w:rsidR="00095506" w:rsidRPr="00C20D41" w:rsidRDefault="00095506" w:rsidP="00466DA8">
      <w:pPr>
        <w:spacing w:after="0"/>
        <w:rPr>
          <w:rFonts w:ascii="Arial" w:hAnsi="Arial" w:cs="Arial"/>
          <w:sz w:val="20"/>
          <w:szCs w:val="20"/>
        </w:rPr>
      </w:pPr>
      <w:r w:rsidRPr="00C20D41">
        <w:rPr>
          <w:rFonts w:ascii="Arial" w:hAnsi="Arial" w:cs="Arial"/>
          <w:sz w:val="20"/>
          <w:szCs w:val="20"/>
        </w:rPr>
        <w:t>We will manage all the cumbersome operating details as well as the administrative tasks, leaving you to truly enjoy your plane. In addition, you will save a substantial amount of money because you will take advantage of our savings programs.</w:t>
      </w:r>
    </w:p>
    <w:p w:rsidR="00095506" w:rsidRPr="00C20D41" w:rsidRDefault="00095506" w:rsidP="00466DA8">
      <w:pPr>
        <w:spacing w:after="0"/>
        <w:rPr>
          <w:rFonts w:ascii="Arial" w:hAnsi="Arial" w:cs="Arial"/>
          <w:sz w:val="20"/>
          <w:szCs w:val="20"/>
        </w:rPr>
      </w:pPr>
    </w:p>
    <w:p w:rsidR="00095506" w:rsidRPr="00C20D41" w:rsidRDefault="00095506" w:rsidP="00466DA8">
      <w:pPr>
        <w:spacing w:after="0"/>
        <w:rPr>
          <w:rFonts w:ascii="Arial" w:hAnsi="Arial" w:cs="Arial"/>
          <w:sz w:val="20"/>
          <w:szCs w:val="20"/>
        </w:rPr>
      </w:pPr>
    </w:p>
    <w:p w:rsidR="00095506" w:rsidRPr="00C20D41" w:rsidRDefault="00095506" w:rsidP="00466DA8">
      <w:pPr>
        <w:spacing w:after="0"/>
        <w:rPr>
          <w:rFonts w:ascii="Arial" w:hAnsi="Arial" w:cs="Arial"/>
          <w:sz w:val="20"/>
          <w:szCs w:val="20"/>
        </w:rPr>
      </w:pPr>
      <w:r w:rsidRPr="00C20D41">
        <w:rPr>
          <w:rFonts w:ascii="Arial" w:hAnsi="Arial" w:cs="Arial"/>
          <w:sz w:val="20"/>
          <w:szCs w:val="20"/>
        </w:rPr>
        <w:t>Does Presidential have expertise on my type of aircraft?</w:t>
      </w:r>
    </w:p>
    <w:p w:rsidR="00095506" w:rsidRPr="00C20D41" w:rsidRDefault="00095506" w:rsidP="00466DA8">
      <w:pPr>
        <w:spacing w:after="0"/>
        <w:rPr>
          <w:rFonts w:ascii="Arial" w:hAnsi="Arial" w:cs="Arial"/>
          <w:sz w:val="20"/>
          <w:szCs w:val="20"/>
        </w:rPr>
      </w:pPr>
      <w:r w:rsidRPr="00C20D41">
        <w:rPr>
          <w:rFonts w:ascii="Arial" w:hAnsi="Arial" w:cs="Arial"/>
          <w:sz w:val="20"/>
          <w:szCs w:val="20"/>
        </w:rPr>
        <w:t>Our current fleet includes late-model private charter jets, including Gulfstream, Challenger, Citation, Hawker, Falcon and Learjet. Throughout our history we have also managed other type of aircraft. We are qualified to handle all types of common aircraft in the private aviation business.</w:t>
      </w:r>
    </w:p>
    <w:p w:rsidR="00095506" w:rsidRPr="00C20D41" w:rsidRDefault="00095506" w:rsidP="00466DA8">
      <w:pPr>
        <w:spacing w:after="0"/>
        <w:rPr>
          <w:rFonts w:ascii="Arial" w:hAnsi="Arial" w:cs="Arial"/>
          <w:sz w:val="20"/>
          <w:szCs w:val="20"/>
        </w:rPr>
      </w:pPr>
    </w:p>
    <w:p w:rsidR="00095506" w:rsidRPr="00C20D41" w:rsidRDefault="00095506" w:rsidP="00466DA8">
      <w:pPr>
        <w:spacing w:after="0"/>
        <w:rPr>
          <w:rFonts w:ascii="Arial" w:hAnsi="Arial" w:cs="Arial"/>
          <w:sz w:val="20"/>
          <w:szCs w:val="20"/>
        </w:rPr>
      </w:pPr>
      <w:r w:rsidRPr="00C20D41">
        <w:rPr>
          <w:rFonts w:ascii="Arial" w:hAnsi="Arial" w:cs="Arial"/>
          <w:sz w:val="20"/>
          <w:szCs w:val="20"/>
        </w:rPr>
        <w:t>Do I need to use Ft. Lauderdale as the base for my aircraft with Presidential?</w:t>
      </w:r>
    </w:p>
    <w:p w:rsidR="00095506" w:rsidRPr="00C20D41" w:rsidRDefault="00095506" w:rsidP="00466DA8">
      <w:pPr>
        <w:spacing w:after="0"/>
        <w:rPr>
          <w:rFonts w:ascii="Arial" w:hAnsi="Arial" w:cs="Arial"/>
          <w:sz w:val="20"/>
          <w:szCs w:val="20"/>
        </w:rPr>
      </w:pPr>
    </w:p>
    <w:p w:rsidR="00095506" w:rsidRPr="00C20D41" w:rsidRDefault="00095506" w:rsidP="00466DA8">
      <w:pPr>
        <w:spacing w:after="0"/>
        <w:rPr>
          <w:rFonts w:ascii="Arial" w:hAnsi="Arial" w:cs="Arial"/>
          <w:sz w:val="20"/>
          <w:szCs w:val="20"/>
        </w:rPr>
      </w:pPr>
      <w:r w:rsidRPr="00C20D41">
        <w:rPr>
          <w:rFonts w:ascii="Arial" w:hAnsi="Arial" w:cs="Arial"/>
          <w:sz w:val="20"/>
          <w:szCs w:val="20"/>
        </w:rPr>
        <w:t>No. The choice of where to base your aircraft is yours alone. We have the expertise and personnel to offer remote aircraft management with the same quality results as we can offer at our main base. Several of our managed aircraft are in remote locations.</w:t>
      </w:r>
    </w:p>
    <w:p w:rsidR="00095506" w:rsidRPr="00C20D41" w:rsidRDefault="00095506" w:rsidP="00466DA8">
      <w:pPr>
        <w:spacing w:after="0"/>
        <w:rPr>
          <w:rFonts w:ascii="Arial" w:hAnsi="Arial" w:cs="Arial"/>
          <w:sz w:val="20"/>
          <w:szCs w:val="20"/>
        </w:rPr>
      </w:pPr>
    </w:p>
    <w:p w:rsidR="00095506" w:rsidRPr="00C20D41" w:rsidRDefault="00095506" w:rsidP="00466DA8">
      <w:pPr>
        <w:spacing w:after="0"/>
        <w:rPr>
          <w:rFonts w:ascii="Arial" w:hAnsi="Arial" w:cs="Arial"/>
          <w:sz w:val="20"/>
          <w:szCs w:val="20"/>
        </w:rPr>
      </w:pPr>
      <w:r w:rsidRPr="00C20D41">
        <w:rPr>
          <w:rFonts w:ascii="Arial" w:hAnsi="Arial" w:cs="Arial"/>
          <w:sz w:val="20"/>
          <w:szCs w:val="20"/>
        </w:rPr>
        <w:t>Will my aircraft be chartered?</w:t>
      </w:r>
    </w:p>
    <w:p w:rsidR="00095506" w:rsidRPr="00C20D41" w:rsidRDefault="00095506" w:rsidP="00466DA8">
      <w:pPr>
        <w:spacing w:after="0"/>
        <w:rPr>
          <w:rFonts w:ascii="Arial" w:hAnsi="Arial" w:cs="Arial"/>
          <w:sz w:val="20"/>
          <w:szCs w:val="20"/>
        </w:rPr>
      </w:pPr>
      <w:r w:rsidRPr="00C20D41">
        <w:rPr>
          <w:rFonts w:ascii="Arial" w:hAnsi="Arial" w:cs="Arial"/>
          <w:sz w:val="20"/>
          <w:szCs w:val="20"/>
        </w:rPr>
        <w:t>Charter is a viable way to offset aircraft ownership costs but the decision to offer your aircraft for charter to other users is yours alone. Presidential will make recommendations to you taking into account your needs, wishes and financial objectives, including potential tax advantages. If you decide to charter, you will retain ultimate control over the aircraft schedule so that it does not conflict with your own use.</w:t>
      </w:r>
    </w:p>
    <w:p w:rsidR="00095506" w:rsidRPr="00C20D41" w:rsidRDefault="00095506" w:rsidP="00466DA8">
      <w:pPr>
        <w:spacing w:after="0"/>
        <w:rPr>
          <w:rFonts w:ascii="Arial" w:hAnsi="Arial" w:cs="Arial"/>
          <w:sz w:val="20"/>
          <w:szCs w:val="20"/>
        </w:rPr>
      </w:pPr>
    </w:p>
    <w:p w:rsidR="00095506" w:rsidRPr="00C20D41" w:rsidRDefault="00095506" w:rsidP="00466DA8">
      <w:pPr>
        <w:spacing w:after="0"/>
        <w:rPr>
          <w:rFonts w:ascii="Arial" w:hAnsi="Arial" w:cs="Arial"/>
          <w:sz w:val="20"/>
          <w:szCs w:val="20"/>
        </w:rPr>
      </w:pPr>
      <w:r w:rsidRPr="00C20D41">
        <w:rPr>
          <w:rFonts w:ascii="Arial" w:hAnsi="Arial" w:cs="Arial"/>
          <w:sz w:val="20"/>
          <w:szCs w:val="20"/>
        </w:rPr>
        <w:t>Do I have to use Presidential crews?</w:t>
      </w:r>
    </w:p>
    <w:p w:rsidR="00095506" w:rsidRPr="00C20D41" w:rsidRDefault="00095506" w:rsidP="00466DA8">
      <w:pPr>
        <w:spacing w:after="0"/>
        <w:rPr>
          <w:rFonts w:ascii="Arial" w:hAnsi="Arial" w:cs="Arial"/>
          <w:sz w:val="20"/>
          <w:szCs w:val="20"/>
        </w:rPr>
      </w:pPr>
      <w:r w:rsidRPr="00C20D41">
        <w:rPr>
          <w:rFonts w:ascii="Arial" w:hAnsi="Arial" w:cs="Arial"/>
          <w:sz w:val="20"/>
          <w:szCs w:val="20"/>
        </w:rPr>
        <w:t>Presidential accepts aircraft with and without crews. If you do not bring your own crew, Presidential has the expertise to hire pilots and other support personnel such as maintenance mechanics and will gladly do the recruiting without any extra cost to you when asked. You retain the freedom to approve any personnel that is to be assigned to your aircraft.</w:t>
      </w:r>
    </w:p>
    <w:p w:rsidR="00095506" w:rsidRPr="00C20D41" w:rsidRDefault="00095506" w:rsidP="00466DA8">
      <w:pPr>
        <w:spacing w:after="0"/>
        <w:rPr>
          <w:rFonts w:ascii="Arial" w:hAnsi="Arial" w:cs="Arial"/>
          <w:sz w:val="20"/>
          <w:szCs w:val="20"/>
        </w:rPr>
      </w:pPr>
    </w:p>
    <w:p w:rsidR="00095506" w:rsidRPr="00C20D41" w:rsidRDefault="00095506" w:rsidP="00466DA8">
      <w:pPr>
        <w:spacing w:after="0"/>
        <w:rPr>
          <w:rFonts w:ascii="Arial" w:hAnsi="Arial" w:cs="Arial"/>
          <w:sz w:val="20"/>
          <w:szCs w:val="20"/>
        </w:rPr>
      </w:pPr>
      <w:r w:rsidRPr="00C20D41">
        <w:rPr>
          <w:rFonts w:ascii="Arial" w:hAnsi="Arial" w:cs="Arial"/>
          <w:sz w:val="20"/>
          <w:szCs w:val="20"/>
        </w:rPr>
        <w:t>What interaction with the crew will I retain?</w:t>
      </w:r>
    </w:p>
    <w:p w:rsidR="00095506" w:rsidRPr="00C20D41" w:rsidRDefault="00095506" w:rsidP="00466DA8">
      <w:pPr>
        <w:spacing w:after="0"/>
        <w:rPr>
          <w:rFonts w:ascii="Arial" w:hAnsi="Arial" w:cs="Arial"/>
          <w:sz w:val="20"/>
          <w:szCs w:val="20"/>
        </w:rPr>
      </w:pPr>
      <w:r w:rsidRPr="00C20D41">
        <w:rPr>
          <w:rFonts w:ascii="Arial" w:hAnsi="Arial" w:cs="Arial"/>
          <w:sz w:val="20"/>
          <w:szCs w:val="20"/>
        </w:rPr>
        <w:t xml:space="preserve">As much or as little as your preference might be. Presidential will have operational control of the aircraft and this will relieve you from the burden of technicalities. You have the freedom to communicate your needs and schedule directly to the crew or through Presidential’s scheduling department. </w:t>
      </w:r>
    </w:p>
    <w:p w:rsidR="00095506" w:rsidRPr="00C20D41" w:rsidRDefault="00095506" w:rsidP="00466DA8">
      <w:pPr>
        <w:spacing w:after="0"/>
        <w:rPr>
          <w:rFonts w:ascii="Arial" w:hAnsi="Arial" w:cs="Arial"/>
          <w:sz w:val="20"/>
          <w:szCs w:val="20"/>
        </w:rPr>
      </w:pPr>
    </w:p>
    <w:p w:rsidR="00095506" w:rsidRPr="00C20D41" w:rsidRDefault="00095506" w:rsidP="00466DA8">
      <w:pPr>
        <w:spacing w:after="0"/>
        <w:rPr>
          <w:rFonts w:ascii="Arial" w:hAnsi="Arial" w:cs="Arial"/>
          <w:sz w:val="20"/>
          <w:szCs w:val="20"/>
        </w:rPr>
      </w:pPr>
      <w:r w:rsidRPr="00C20D41">
        <w:rPr>
          <w:rFonts w:ascii="Arial" w:hAnsi="Arial" w:cs="Arial"/>
          <w:sz w:val="20"/>
          <w:szCs w:val="20"/>
        </w:rPr>
        <w:t>Will the crew require ongoing training?</w:t>
      </w:r>
    </w:p>
    <w:p w:rsidR="00095506" w:rsidRPr="00C20D41" w:rsidRDefault="00095506" w:rsidP="00466DA8">
      <w:pPr>
        <w:spacing w:after="0"/>
        <w:rPr>
          <w:rFonts w:ascii="Arial" w:hAnsi="Arial" w:cs="Arial"/>
          <w:sz w:val="20"/>
          <w:szCs w:val="20"/>
        </w:rPr>
      </w:pPr>
      <w:r w:rsidRPr="00C20D41">
        <w:rPr>
          <w:rFonts w:ascii="Arial" w:hAnsi="Arial" w:cs="Arial"/>
          <w:sz w:val="20"/>
          <w:szCs w:val="20"/>
        </w:rPr>
        <w:t>Yes because the law and Presidential’s policies and procedures require so. Pilots must attend ground school and simulator sessions every six months. The training sessions take place at several locations in the United States and are imparted by two of the top pilot training companies in the world.</w:t>
      </w:r>
    </w:p>
    <w:p w:rsidR="00095506" w:rsidRPr="00C20D41" w:rsidRDefault="00095506" w:rsidP="00466DA8">
      <w:pPr>
        <w:spacing w:after="0"/>
        <w:rPr>
          <w:rFonts w:ascii="Arial" w:hAnsi="Arial" w:cs="Arial"/>
          <w:sz w:val="20"/>
          <w:szCs w:val="20"/>
        </w:rPr>
      </w:pPr>
    </w:p>
    <w:p w:rsidR="00095506" w:rsidRPr="00C20D41" w:rsidRDefault="00095506" w:rsidP="00466DA8">
      <w:pPr>
        <w:spacing w:after="0"/>
        <w:rPr>
          <w:rFonts w:ascii="Arial" w:hAnsi="Arial" w:cs="Arial"/>
          <w:sz w:val="20"/>
          <w:szCs w:val="20"/>
        </w:rPr>
      </w:pPr>
    </w:p>
    <w:p w:rsidR="00095506" w:rsidRPr="00C20D41" w:rsidRDefault="00095506" w:rsidP="00466DA8">
      <w:pPr>
        <w:spacing w:after="0"/>
        <w:rPr>
          <w:rFonts w:ascii="Arial" w:hAnsi="Arial" w:cs="Arial"/>
          <w:sz w:val="20"/>
          <w:szCs w:val="20"/>
        </w:rPr>
      </w:pPr>
      <w:r w:rsidRPr="00C20D41">
        <w:rPr>
          <w:rFonts w:ascii="Arial" w:hAnsi="Arial" w:cs="Arial"/>
          <w:sz w:val="20"/>
          <w:szCs w:val="20"/>
        </w:rPr>
        <w:t>How onerous is the management fee?</w:t>
      </w:r>
    </w:p>
    <w:p w:rsidR="00095506" w:rsidRPr="00C20D41" w:rsidRDefault="00095506" w:rsidP="00466DA8">
      <w:pPr>
        <w:spacing w:after="0"/>
        <w:rPr>
          <w:rFonts w:ascii="Arial" w:hAnsi="Arial" w:cs="Arial"/>
          <w:sz w:val="20"/>
          <w:szCs w:val="20"/>
        </w:rPr>
      </w:pPr>
      <w:r w:rsidRPr="00C20D41">
        <w:rPr>
          <w:rFonts w:ascii="Arial" w:hAnsi="Arial" w:cs="Arial"/>
          <w:sz w:val="20"/>
          <w:szCs w:val="20"/>
        </w:rPr>
        <w:t xml:space="preserve">There are many factors that play a role in the amount of the management fee such as type of aircraft, owner use, charter use, etc. In most cases, the management fee is lower than 5% of the annual budget for the aircraft and in all cases it is offset by the savings achieved on fuel, insurance and many other services when having your aircraft on our fleet. </w:t>
      </w:r>
    </w:p>
    <w:p w:rsidR="00095506" w:rsidRPr="00C20D41" w:rsidRDefault="00095506" w:rsidP="00466DA8">
      <w:pPr>
        <w:spacing w:after="0"/>
        <w:rPr>
          <w:rFonts w:ascii="Arial" w:hAnsi="Arial" w:cs="Arial"/>
          <w:sz w:val="20"/>
          <w:szCs w:val="20"/>
        </w:rPr>
      </w:pPr>
    </w:p>
    <w:p w:rsidR="00095506" w:rsidRPr="00C20D41" w:rsidRDefault="00095506" w:rsidP="00466DA8">
      <w:pPr>
        <w:spacing w:after="0"/>
        <w:rPr>
          <w:rFonts w:ascii="Arial" w:hAnsi="Arial" w:cs="Arial"/>
          <w:sz w:val="20"/>
          <w:szCs w:val="20"/>
        </w:rPr>
      </w:pPr>
      <w:r w:rsidRPr="00C20D41">
        <w:rPr>
          <w:rFonts w:ascii="Arial" w:hAnsi="Arial" w:cs="Arial"/>
          <w:sz w:val="20"/>
          <w:szCs w:val="20"/>
        </w:rPr>
        <w:t>What reports can I expect?</w:t>
      </w:r>
    </w:p>
    <w:p w:rsidR="00095506" w:rsidRPr="00C20D41" w:rsidRDefault="00095506" w:rsidP="00466DA8">
      <w:pPr>
        <w:spacing w:after="0"/>
        <w:rPr>
          <w:rFonts w:ascii="Arial" w:hAnsi="Arial" w:cs="Arial"/>
          <w:sz w:val="20"/>
          <w:szCs w:val="20"/>
        </w:rPr>
      </w:pPr>
      <w:r w:rsidRPr="00C20D41">
        <w:rPr>
          <w:rFonts w:ascii="Arial" w:hAnsi="Arial" w:cs="Arial"/>
          <w:sz w:val="20"/>
          <w:szCs w:val="20"/>
        </w:rPr>
        <w:t xml:space="preserve">Every month, you will receive a full Owner’s Statement containing all the financial activity associated with your aircraft. Our records are available for your inspection at all times and we will provide any reports on maintenance, engine cycles or any other metric upon request.  </w:t>
      </w:r>
    </w:p>
    <w:p w:rsidR="00095506" w:rsidRPr="00C20D41" w:rsidRDefault="00095506" w:rsidP="00466DA8">
      <w:pPr>
        <w:spacing w:after="0"/>
        <w:rPr>
          <w:rFonts w:ascii="Arial" w:hAnsi="Arial" w:cs="Arial"/>
          <w:sz w:val="20"/>
          <w:szCs w:val="20"/>
        </w:rPr>
      </w:pPr>
    </w:p>
    <w:p w:rsidR="00095506" w:rsidRPr="00C20D41" w:rsidRDefault="00095506" w:rsidP="00466DA8">
      <w:pPr>
        <w:spacing w:after="0"/>
        <w:rPr>
          <w:rFonts w:ascii="Arial" w:hAnsi="Arial" w:cs="Arial"/>
          <w:sz w:val="20"/>
          <w:szCs w:val="20"/>
        </w:rPr>
      </w:pPr>
      <w:r w:rsidRPr="00C20D41">
        <w:rPr>
          <w:rFonts w:ascii="Arial" w:hAnsi="Arial" w:cs="Arial"/>
          <w:sz w:val="20"/>
          <w:szCs w:val="20"/>
        </w:rPr>
        <w:t>What will you do to maintain the highest standard of safety on my aircraft?</w:t>
      </w:r>
    </w:p>
    <w:p w:rsidR="00095506" w:rsidRPr="00C20D41" w:rsidRDefault="00095506" w:rsidP="00466DA8">
      <w:pPr>
        <w:spacing w:after="0"/>
        <w:rPr>
          <w:rFonts w:ascii="Arial" w:hAnsi="Arial" w:cs="Arial"/>
          <w:sz w:val="20"/>
          <w:szCs w:val="20"/>
        </w:rPr>
      </w:pPr>
    </w:p>
    <w:p w:rsidR="00095506" w:rsidRPr="00C20D41" w:rsidRDefault="00095506" w:rsidP="00466DA8">
      <w:pPr>
        <w:spacing w:after="0"/>
        <w:rPr>
          <w:rFonts w:ascii="Arial" w:hAnsi="Arial" w:cs="Arial"/>
          <w:sz w:val="20"/>
          <w:szCs w:val="20"/>
        </w:rPr>
      </w:pPr>
      <w:r w:rsidRPr="00C20D41">
        <w:rPr>
          <w:rFonts w:ascii="Arial" w:hAnsi="Arial" w:cs="Arial"/>
          <w:sz w:val="20"/>
          <w:szCs w:val="20"/>
        </w:rPr>
        <w:t xml:space="preserve">The backbone of our private jet air charter safety program is a comprehensive Safety Management System (SMS) based on ICAO and FAA standards as developed by the Air Charter Safety Foundation (ACSF - </w:t>
      </w:r>
      <w:hyperlink r:id="rId8" w:history="1">
        <w:r w:rsidRPr="00C20D41">
          <w:rPr>
            <w:rStyle w:val="Hyperlink"/>
            <w:rFonts w:ascii="Arial" w:hAnsi="Arial" w:cs="Arial"/>
            <w:color w:val="auto"/>
            <w:sz w:val="20"/>
            <w:szCs w:val="20"/>
          </w:rPr>
          <w:t>www.acsf.aero</w:t>
        </w:r>
      </w:hyperlink>
      <w:r w:rsidRPr="00C20D41">
        <w:rPr>
          <w:rFonts w:ascii="Arial" w:hAnsi="Arial" w:cs="Arial"/>
          <w:sz w:val="20"/>
          <w:szCs w:val="20"/>
        </w:rPr>
        <w:t>). In addition, Presidential Aviation is ARG/US Gold rated and has been awarded the Wyvern Approved Operator.  Our FAA air taxi certification is proudly displayed on all of our private charter flight jets.</w:t>
      </w:r>
      <w:r w:rsidRPr="00C20D41">
        <w:rPr>
          <w:rFonts w:ascii="Arial" w:hAnsi="Arial" w:cs="Arial"/>
          <w:sz w:val="20"/>
          <w:szCs w:val="20"/>
        </w:rPr>
        <w:br/>
      </w:r>
    </w:p>
    <w:p w:rsidR="00095506" w:rsidRPr="00C20D41" w:rsidRDefault="00095506" w:rsidP="002B1981">
      <w:pPr>
        <w:spacing w:after="0"/>
        <w:rPr>
          <w:rFonts w:ascii="Arial" w:hAnsi="Arial" w:cs="Arial"/>
          <w:b/>
          <w:sz w:val="20"/>
          <w:szCs w:val="20"/>
        </w:rPr>
      </w:pPr>
    </w:p>
    <w:p w:rsidR="00095506" w:rsidRPr="00C20D41" w:rsidRDefault="00095506" w:rsidP="002B1981">
      <w:pPr>
        <w:spacing w:after="0"/>
        <w:rPr>
          <w:rFonts w:ascii="Arial" w:hAnsi="Arial" w:cs="Arial"/>
          <w:b/>
          <w:sz w:val="20"/>
          <w:szCs w:val="20"/>
        </w:rPr>
      </w:pPr>
      <w:r w:rsidRPr="00C20D41">
        <w:rPr>
          <w:rFonts w:ascii="Arial" w:hAnsi="Arial" w:cs="Arial"/>
          <w:b/>
          <w:sz w:val="20"/>
          <w:szCs w:val="20"/>
          <w:highlight w:val="lightGray"/>
        </w:rPr>
        <w:t>MAINTENANCE</w:t>
      </w:r>
      <w:bookmarkStart w:id="5" w:name="OLE_LINK5"/>
    </w:p>
    <w:p w:rsidR="00095506" w:rsidRPr="00C20D41" w:rsidRDefault="00095506" w:rsidP="003A5E45">
      <w:pPr>
        <w:spacing w:after="0"/>
        <w:rPr>
          <w:rFonts w:ascii="Arial" w:hAnsi="Arial" w:cs="Arial"/>
          <w:b/>
          <w:sz w:val="20"/>
          <w:szCs w:val="20"/>
          <w:highlight w:val="lightGray"/>
        </w:rPr>
      </w:pPr>
    </w:p>
    <w:p w:rsidR="00095506" w:rsidRPr="00C20D41" w:rsidRDefault="00095506" w:rsidP="00E207FB">
      <w:pPr>
        <w:spacing w:after="0"/>
        <w:rPr>
          <w:rFonts w:ascii="Arial" w:hAnsi="Arial" w:cs="Arial"/>
          <w:b/>
          <w:color w:val="FF0000"/>
          <w:sz w:val="20"/>
          <w:szCs w:val="20"/>
        </w:rPr>
      </w:pPr>
      <w:r w:rsidRPr="00C20D41">
        <w:rPr>
          <w:rFonts w:ascii="Arial" w:hAnsi="Arial" w:cs="Arial"/>
          <w:b/>
          <w:color w:val="FF0000"/>
          <w:sz w:val="20"/>
          <w:szCs w:val="20"/>
        </w:rPr>
        <w:t>[NEED TEXT]</w:t>
      </w:r>
    </w:p>
    <w:p w:rsidR="00095506" w:rsidRPr="00C20D41" w:rsidRDefault="00095506" w:rsidP="003A5E45">
      <w:pPr>
        <w:spacing w:after="0"/>
        <w:rPr>
          <w:rFonts w:ascii="Arial" w:hAnsi="Arial" w:cs="Arial"/>
          <w:b/>
          <w:sz w:val="20"/>
          <w:szCs w:val="20"/>
          <w:highlight w:val="lightGray"/>
        </w:rPr>
      </w:pPr>
    </w:p>
    <w:p w:rsidR="00095506" w:rsidRPr="00C20D41" w:rsidRDefault="00095506" w:rsidP="003A5E45">
      <w:pPr>
        <w:spacing w:after="0"/>
        <w:rPr>
          <w:rFonts w:ascii="Arial" w:hAnsi="Arial" w:cs="Arial"/>
          <w:b/>
          <w:sz w:val="20"/>
          <w:szCs w:val="20"/>
          <w:highlight w:val="lightGray"/>
        </w:rPr>
      </w:pPr>
    </w:p>
    <w:p w:rsidR="00095506" w:rsidRPr="00C20D41" w:rsidRDefault="00095506" w:rsidP="003A5E45">
      <w:pPr>
        <w:spacing w:after="0"/>
        <w:rPr>
          <w:rFonts w:ascii="Arial" w:hAnsi="Arial" w:cs="Arial"/>
          <w:b/>
          <w:sz w:val="20"/>
          <w:szCs w:val="20"/>
          <w:highlight w:val="lightGray"/>
        </w:rPr>
      </w:pPr>
      <w:r w:rsidRPr="00C20D41">
        <w:rPr>
          <w:rFonts w:ascii="Arial" w:hAnsi="Arial" w:cs="Arial"/>
          <w:b/>
          <w:sz w:val="20"/>
          <w:szCs w:val="20"/>
          <w:highlight w:val="lightGray"/>
        </w:rPr>
        <w:t>MAINTENANCE/FAQ</w:t>
      </w:r>
    </w:p>
    <w:bookmarkEnd w:id="5"/>
    <w:p w:rsidR="00095506" w:rsidRPr="00C20D41" w:rsidRDefault="00095506" w:rsidP="003A5E45">
      <w:pPr>
        <w:spacing w:after="0"/>
        <w:rPr>
          <w:rFonts w:ascii="Arial" w:hAnsi="Arial" w:cs="Arial"/>
          <w:b/>
          <w:sz w:val="20"/>
          <w:szCs w:val="20"/>
          <w:highlight w:val="lightGray"/>
        </w:rPr>
      </w:pPr>
    </w:p>
    <w:p w:rsidR="00095506" w:rsidRPr="00C20D41" w:rsidRDefault="00095506" w:rsidP="00E207FB">
      <w:pPr>
        <w:spacing w:after="0"/>
        <w:rPr>
          <w:rFonts w:ascii="Arial" w:hAnsi="Arial" w:cs="Arial"/>
          <w:b/>
          <w:color w:val="FF0000"/>
          <w:sz w:val="20"/>
          <w:szCs w:val="20"/>
        </w:rPr>
      </w:pPr>
      <w:r w:rsidRPr="00C20D41">
        <w:rPr>
          <w:rFonts w:ascii="Arial" w:hAnsi="Arial" w:cs="Arial"/>
          <w:b/>
          <w:color w:val="FF0000"/>
          <w:sz w:val="20"/>
          <w:szCs w:val="20"/>
        </w:rPr>
        <w:t>[NEED TEXT]</w:t>
      </w:r>
    </w:p>
    <w:p w:rsidR="00095506" w:rsidRPr="00C20D41" w:rsidRDefault="00095506" w:rsidP="002B1981">
      <w:pPr>
        <w:spacing w:after="0"/>
        <w:rPr>
          <w:rFonts w:ascii="Arial" w:hAnsi="Arial" w:cs="Arial"/>
          <w:b/>
          <w:sz w:val="20"/>
          <w:szCs w:val="20"/>
          <w:highlight w:val="lightGray"/>
        </w:rPr>
      </w:pPr>
    </w:p>
    <w:p w:rsidR="00095506" w:rsidRPr="00C20D41" w:rsidRDefault="00095506" w:rsidP="002B1981">
      <w:pPr>
        <w:spacing w:after="0"/>
        <w:rPr>
          <w:rFonts w:ascii="Arial" w:hAnsi="Arial" w:cs="Arial"/>
          <w:b/>
          <w:sz w:val="20"/>
          <w:szCs w:val="20"/>
          <w:highlight w:val="lightGray"/>
        </w:rPr>
      </w:pPr>
    </w:p>
    <w:p w:rsidR="00095506" w:rsidRPr="00C20D41" w:rsidRDefault="00095506" w:rsidP="002B1981">
      <w:pPr>
        <w:spacing w:after="0"/>
        <w:rPr>
          <w:rFonts w:ascii="Arial" w:hAnsi="Arial" w:cs="Arial"/>
          <w:b/>
          <w:sz w:val="20"/>
          <w:szCs w:val="20"/>
          <w:highlight w:val="lightGray"/>
        </w:rPr>
      </w:pPr>
      <w:r w:rsidRPr="00C20D41">
        <w:rPr>
          <w:rFonts w:ascii="Arial" w:hAnsi="Arial" w:cs="Arial"/>
          <w:b/>
          <w:sz w:val="20"/>
          <w:szCs w:val="20"/>
          <w:highlight w:val="lightGray"/>
        </w:rPr>
        <w:t>CHARTER</w:t>
      </w:r>
    </w:p>
    <w:p w:rsidR="00095506" w:rsidRPr="00C20D41" w:rsidRDefault="00095506" w:rsidP="002B1981">
      <w:pPr>
        <w:spacing w:after="0"/>
        <w:rPr>
          <w:rFonts w:ascii="Arial" w:hAnsi="Arial" w:cs="Arial"/>
          <w:b/>
          <w:sz w:val="20"/>
          <w:szCs w:val="20"/>
          <w:highlight w:val="lightGray"/>
        </w:rPr>
      </w:pPr>
    </w:p>
    <w:p w:rsidR="00095506" w:rsidRPr="00C20D41" w:rsidRDefault="00095506" w:rsidP="00FE0035">
      <w:pPr>
        <w:spacing w:after="0"/>
        <w:rPr>
          <w:rFonts w:ascii="Arial" w:hAnsi="Arial" w:cs="Arial"/>
          <w:b/>
          <w:sz w:val="20"/>
          <w:szCs w:val="20"/>
        </w:rPr>
      </w:pPr>
      <w:r w:rsidRPr="00C20D41">
        <w:rPr>
          <w:rFonts w:ascii="Arial" w:hAnsi="Arial" w:cs="Arial"/>
          <w:b/>
          <w:sz w:val="20"/>
          <w:szCs w:val="20"/>
          <w:highlight w:val="lightGray"/>
        </w:rPr>
        <w:t>CHARTER/BENEFITS OF CHARTER</w:t>
      </w:r>
      <w:r w:rsidRPr="00C20D41">
        <w:rPr>
          <w:rFonts w:ascii="Arial" w:hAnsi="Arial" w:cs="Arial"/>
          <w:b/>
          <w:sz w:val="20"/>
          <w:szCs w:val="20"/>
        </w:rPr>
        <w:t xml:space="preserve"> </w:t>
      </w:r>
    </w:p>
    <w:p w:rsidR="00095506" w:rsidRPr="00C20D41" w:rsidRDefault="00095506" w:rsidP="00FE0035">
      <w:pPr>
        <w:spacing w:after="0"/>
        <w:rPr>
          <w:rFonts w:ascii="Arial" w:hAnsi="Arial" w:cs="Arial"/>
          <w:b/>
          <w:sz w:val="20"/>
          <w:szCs w:val="20"/>
        </w:rPr>
      </w:pPr>
    </w:p>
    <w:p w:rsidR="00095506" w:rsidRPr="00C20D41" w:rsidRDefault="00095506" w:rsidP="00FD20BF">
      <w:pPr>
        <w:spacing w:after="0"/>
        <w:rPr>
          <w:rFonts w:ascii="Arial" w:hAnsi="Arial" w:cs="Arial"/>
          <w:sz w:val="20"/>
          <w:szCs w:val="20"/>
        </w:rPr>
      </w:pPr>
      <w:r w:rsidRPr="00C20D41">
        <w:rPr>
          <w:rFonts w:ascii="Arial" w:hAnsi="Arial" w:cs="Arial"/>
          <w:sz w:val="20"/>
          <w:szCs w:val="20"/>
        </w:rPr>
        <w:t>Private charter jet travel is a privilege that offers a vast array of benefits to luxury lifestyle connoisseurs, VIP and celebrity jet-setters, and corporate executives who seek to travel for business in style and stress-free.  With our fleet of top-line private charter jets and broad-based five-star service capabilities, Presidential Aviation is perfectly positioned to orchestrate your personal jet charter flight or executive jet charter with impeccable precision, class and comfort. We go above and beyond to remain the best in our field. </w:t>
      </w:r>
    </w:p>
    <w:p w:rsidR="00095506" w:rsidRPr="00C20D41" w:rsidRDefault="00095506" w:rsidP="00FD20BF">
      <w:pPr>
        <w:spacing w:after="0"/>
        <w:rPr>
          <w:rFonts w:ascii="Arial" w:hAnsi="Arial" w:cs="Arial"/>
          <w:sz w:val="20"/>
          <w:szCs w:val="20"/>
        </w:rPr>
      </w:pPr>
      <w:r w:rsidRPr="00C20D41">
        <w:rPr>
          <w:rFonts w:ascii="Arial" w:hAnsi="Arial" w:cs="Arial"/>
          <w:sz w:val="20"/>
          <w:szCs w:val="20"/>
        </w:rPr>
        <w:br/>
        <w:t>Our general fleet of VIP-level private luxury charter jets accommodate anywhere from 1 to 16 passengers who seek private charter jet travel in a safe and secure flight environment.  Larger aircraft are also available for more numerous parties. Our dedicated aviation and hospitality team manages every nuance of your private jet charter trip, working hard to ensure your complete satisfaction each and every time you fly with us.</w:t>
      </w:r>
    </w:p>
    <w:p w:rsidR="00095506" w:rsidRPr="00C20D41" w:rsidRDefault="00095506" w:rsidP="00FD20BF">
      <w:pPr>
        <w:spacing w:after="0"/>
        <w:rPr>
          <w:rFonts w:ascii="Arial" w:hAnsi="Arial" w:cs="Arial"/>
          <w:sz w:val="20"/>
          <w:szCs w:val="20"/>
        </w:rPr>
      </w:pPr>
    </w:p>
    <w:p w:rsidR="00095506" w:rsidRPr="00C20D41" w:rsidRDefault="00095506" w:rsidP="00FD20BF">
      <w:pPr>
        <w:spacing w:after="0"/>
        <w:rPr>
          <w:rFonts w:ascii="Arial" w:hAnsi="Arial" w:cs="Arial"/>
          <w:sz w:val="20"/>
          <w:szCs w:val="20"/>
        </w:rPr>
      </w:pPr>
      <w:r w:rsidRPr="00C20D41">
        <w:rPr>
          <w:rFonts w:ascii="Arial" w:hAnsi="Arial" w:cs="Arial"/>
          <w:sz w:val="20"/>
          <w:szCs w:val="20"/>
        </w:rPr>
        <w:t xml:space="preserve">Both in-flight and before, our knowledgeable private jet charter teams will execute any special request you may have, including your most difficult assignments, with care and dedication to assure your personal or corporate charter jet flight experience meets your understandably high expectations. </w:t>
      </w:r>
    </w:p>
    <w:p w:rsidR="00095506" w:rsidRPr="00C20D41" w:rsidRDefault="00095506" w:rsidP="00FD20BF">
      <w:pPr>
        <w:spacing w:after="0"/>
        <w:rPr>
          <w:rFonts w:ascii="Arial" w:hAnsi="Arial" w:cs="Arial"/>
          <w:sz w:val="20"/>
          <w:szCs w:val="20"/>
        </w:rPr>
      </w:pPr>
    </w:p>
    <w:p w:rsidR="00095506" w:rsidRPr="00C20D41" w:rsidRDefault="00095506" w:rsidP="00FD20BF">
      <w:pPr>
        <w:spacing w:after="0"/>
        <w:rPr>
          <w:rFonts w:ascii="Arial" w:hAnsi="Arial" w:cs="Arial"/>
          <w:sz w:val="20"/>
          <w:szCs w:val="20"/>
        </w:rPr>
      </w:pPr>
      <w:r w:rsidRPr="00C20D41">
        <w:rPr>
          <w:rFonts w:ascii="Arial" w:hAnsi="Arial" w:cs="Arial"/>
          <w:sz w:val="20"/>
          <w:szCs w:val="20"/>
        </w:rPr>
        <w:t>Arrive at your U.S. or international travel destination relaxed and refreshed.  Once there, you’ll revel in expedited white glove baggage handling and expedited customs processing and ground transportation, if requested, all facilitated by your dedicated multi-lingual private jet charter manager.</w:t>
      </w:r>
    </w:p>
    <w:p w:rsidR="00095506" w:rsidRPr="00C20D41" w:rsidRDefault="00095506" w:rsidP="00FD20BF">
      <w:pPr>
        <w:spacing w:after="0"/>
        <w:rPr>
          <w:rFonts w:ascii="Arial" w:hAnsi="Arial" w:cs="Arial"/>
          <w:b/>
          <w:sz w:val="20"/>
          <w:szCs w:val="20"/>
        </w:rPr>
      </w:pPr>
      <w:r w:rsidRPr="00C20D41">
        <w:rPr>
          <w:rFonts w:ascii="Arial" w:hAnsi="Arial" w:cs="Arial"/>
          <w:sz w:val="20"/>
          <w:szCs w:val="20"/>
        </w:rPr>
        <w:br/>
      </w:r>
      <w:r w:rsidRPr="00C20D41">
        <w:rPr>
          <w:rFonts w:ascii="Arial" w:hAnsi="Arial" w:cs="Arial"/>
          <w:b/>
          <w:sz w:val="20"/>
          <w:szCs w:val="20"/>
        </w:rPr>
        <w:t>Charter Jet Travel Benefits At-a-Glance:</w:t>
      </w:r>
    </w:p>
    <w:p w:rsidR="00095506" w:rsidRPr="00C20D41" w:rsidRDefault="00095506" w:rsidP="00FD20BF">
      <w:pPr>
        <w:spacing w:after="0"/>
        <w:rPr>
          <w:rFonts w:ascii="Arial" w:hAnsi="Arial" w:cs="Arial"/>
          <w:b/>
          <w:sz w:val="20"/>
          <w:szCs w:val="20"/>
        </w:rPr>
      </w:pPr>
    </w:p>
    <w:p w:rsidR="00095506" w:rsidRPr="00C20D41" w:rsidRDefault="00095506" w:rsidP="00FD20BF">
      <w:pPr>
        <w:numPr>
          <w:ilvl w:val="0"/>
          <w:numId w:val="6"/>
        </w:numPr>
        <w:spacing w:after="0"/>
        <w:rPr>
          <w:rFonts w:ascii="Arial" w:hAnsi="Arial" w:cs="Arial"/>
          <w:sz w:val="20"/>
          <w:szCs w:val="20"/>
        </w:rPr>
      </w:pPr>
      <w:r w:rsidRPr="00C20D41">
        <w:rPr>
          <w:rFonts w:ascii="Arial" w:hAnsi="Arial" w:cs="Arial"/>
          <w:sz w:val="20"/>
          <w:szCs w:val="20"/>
        </w:rPr>
        <w:t xml:space="preserve">Personal choice of aircraft </w:t>
      </w:r>
    </w:p>
    <w:p w:rsidR="00095506" w:rsidRPr="00C20D41" w:rsidRDefault="00095506" w:rsidP="00FD20BF">
      <w:pPr>
        <w:numPr>
          <w:ilvl w:val="0"/>
          <w:numId w:val="6"/>
        </w:numPr>
        <w:spacing w:after="0"/>
        <w:rPr>
          <w:rFonts w:ascii="Arial" w:hAnsi="Arial" w:cs="Arial"/>
          <w:sz w:val="20"/>
          <w:szCs w:val="20"/>
        </w:rPr>
      </w:pPr>
      <w:r w:rsidRPr="00C20D41">
        <w:rPr>
          <w:rFonts w:ascii="Arial" w:hAnsi="Arial" w:cs="Arial"/>
          <w:sz w:val="20"/>
          <w:szCs w:val="20"/>
        </w:rPr>
        <w:t>Customized and flexible private charter flight plans allow you to travel on your own schedule</w:t>
      </w:r>
    </w:p>
    <w:p w:rsidR="00095506" w:rsidRPr="00C20D41" w:rsidRDefault="00095506" w:rsidP="00FD20BF">
      <w:pPr>
        <w:numPr>
          <w:ilvl w:val="0"/>
          <w:numId w:val="6"/>
        </w:numPr>
        <w:spacing w:after="0"/>
        <w:rPr>
          <w:rFonts w:ascii="Arial" w:hAnsi="Arial" w:cs="Arial"/>
          <w:sz w:val="20"/>
          <w:szCs w:val="20"/>
        </w:rPr>
      </w:pPr>
      <w:r w:rsidRPr="00C20D41">
        <w:rPr>
          <w:rFonts w:ascii="Arial" w:hAnsi="Arial" w:cs="Arial"/>
          <w:sz w:val="20"/>
          <w:szCs w:val="20"/>
        </w:rPr>
        <w:t>Same day multi-city trips for business appointments, party-hopping or to generally accomplish region-specific goals</w:t>
      </w:r>
    </w:p>
    <w:p w:rsidR="00095506" w:rsidRPr="00C20D41" w:rsidRDefault="00095506" w:rsidP="00FD20BF">
      <w:pPr>
        <w:numPr>
          <w:ilvl w:val="0"/>
          <w:numId w:val="6"/>
        </w:numPr>
        <w:spacing w:after="0"/>
        <w:rPr>
          <w:rFonts w:ascii="Arial" w:hAnsi="Arial" w:cs="Arial"/>
          <w:sz w:val="20"/>
          <w:szCs w:val="20"/>
        </w:rPr>
      </w:pPr>
      <w:r w:rsidRPr="00C20D41">
        <w:rPr>
          <w:rFonts w:ascii="Arial" w:hAnsi="Arial" w:cs="Arial"/>
          <w:sz w:val="20"/>
          <w:szCs w:val="20"/>
        </w:rPr>
        <w:t>Thousands of airports near your destination, not just main commercial airports, bring you closer to your destination of choice</w:t>
      </w:r>
    </w:p>
    <w:p w:rsidR="00095506" w:rsidRPr="00C20D41" w:rsidRDefault="00095506" w:rsidP="00FD20BF">
      <w:pPr>
        <w:numPr>
          <w:ilvl w:val="0"/>
          <w:numId w:val="6"/>
        </w:numPr>
        <w:spacing w:after="0"/>
        <w:rPr>
          <w:rFonts w:ascii="Arial" w:hAnsi="Arial" w:cs="Arial"/>
          <w:sz w:val="20"/>
          <w:szCs w:val="20"/>
        </w:rPr>
      </w:pPr>
      <w:r w:rsidRPr="00C20D41">
        <w:rPr>
          <w:rFonts w:ascii="Arial" w:hAnsi="Arial" w:cs="Arial"/>
          <w:sz w:val="20"/>
          <w:szCs w:val="20"/>
        </w:rPr>
        <w:t xml:space="preserve">Travel hassles common with commercial airline travel are avoided since parking, layover, check-in, and security lines are eliminated with luxury private jet travel </w:t>
      </w:r>
    </w:p>
    <w:p w:rsidR="00095506" w:rsidRPr="00C20D41" w:rsidRDefault="00095506" w:rsidP="00FD20BF">
      <w:pPr>
        <w:numPr>
          <w:ilvl w:val="0"/>
          <w:numId w:val="6"/>
        </w:numPr>
        <w:spacing w:after="0"/>
        <w:rPr>
          <w:rFonts w:ascii="Arial" w:hAnsi="Arial" w:cs="Arial"/>
          <w:sz w:val="20"/>
          <w:szCs w:val="20"/>
        </w:rPr>
      </w:pPr>
      <w:r w:rsidRPr="00C20D41">
        <w:rPr>
          <w:rFonts w:ascii="Arial" w:hAnsi="Arial" w:cs="Arial"/>
          <w:sz w:val="20"/>
          <w:szCs w:val="20"/>
        </w:rPr>
        <w:t>Luxurious cabin surroundings and in-flight amenities assure the most pleasurable experience possible</w:t>
      </w:r>
    </w:p>
    <w:p w:rsidR="00095506" w:rsidRPr="00C20D41" w:rsidRDefault="00095506" w:rsidP="00FD20BF">
      <w:pPr>
        <w:numPr>
          <w:ilvl w:val="0"/>
          <w:numId w:val="6"/>
        </w:numPr>
        <w:spacing w:after="0"/>
        <w:rPr>
          <w:rFonts w:ascii="Arial" w:hAnsi="Arial" w:cs="Arial"/>
          <w:sz w:val="20"/>
          <w:szCs w:val="20"/>
        </w:rPr>
      </w:pPr>
      <w:r w:rsidRPr="00C20D41">
        <w:rPr>
          <w:rFonts w:ascii="Arial" w:hAnsi="Arial" w:cs="Arial"/>
          <w:sz w:val="20"/>
          <w:szCs w:val="20"/>
        </w:rPr>
        <w:t xml:space="preserve">A private, safe and secure environment allows you to converse with fellow passengers or work in peace, resulting in increased productivity </w:t>
      </w:r>
    </w:p>
    <w:p w:rsidR="00095506" w:rsidRPr="00C20D41" w:rsidRDefault="00095506" w:rsidP="00FD20BF">
      <w:pPr>
        <w:numPr>
          <w:ilvl w:val="0"/>
          <w:numId w:val="6"/>
        </w:numPr>
        <w:spacing w:after="0"/>
        <w:rPr>
          <w:rFonts w:ascii="Arial" w:hAnsi="Arial" w:cs="Arial"/>
          <w:sz w:val="20"/>
          <w:szCs w:val="20"/>
        </w:rPr>
      </w:pPr>
      <w:r w:rsidRPr="00C20D41">
        <w:rPr>
          <w:rFonts w:ascii="Arial" w:hAnsi="Arial" w:cs="Arial"/>
          <w:sz w:val="20"/>
          <w:szCs w:val="20"/>
        </w:rPr>
        <w:t>Peace-of-mind knowing your luggage is guaranteed to arrive with you</w:t>
      </w:r>
    </w:p>
    <w:p w:rsidR="00095506" w:rsidRPr="00C20D41" w:rsidRDefault="00095506" w:rsidP="00FD20BF">
      <w:pPr>
        <w:numPr>
          <w:ilvl w:val="0"/>
          <w:numId w:val="6"/>
        </w:numPr>
        <w:spacing w:after="0"/>
        <w:rPr>
          <w:rFonts w:ascii="Arial" w:hAnsi="Arial" w:cs="Arial"/>
          <w:sz w:val="20"/>
          <w:szCs w:val="20"/>
        </w:rPr>
      </w:pPr>
      <w:r w:rsidRPr="00C20D41">
        <w:rPr>
          <w:rFonts w:ascii="Arial" w:hAnsi="Arial" w:cs="Arial"/>
          <w:sz w:val="20"/>
          <w:szCs w:val="20"/>
        </w:rPr>
        <w:t>A safer alternative because jet air charters are largely insulated from conflicts and terrorism</w:t>
      </w:r>
    </w:p>
    <w:p w:rsidR="00095506" w:rsidRPr="00C20D41" w:rsidRDefault="00095506" w:rsidP="00FD20BF">
      <w:pPr>
        <w:numPr>
          <w:ilvl w:val="0"/>
          <w:numId w:val="6"/>
        </w:numPr>
        <w:spacing w:after="0"/>
        <w:rPr>
          <w:rFonts w:ascii="Arial" w:hAnsi="Arial" w:cs="Arial"/>
          <w:sz w:val="20"/>
          <w:szCs w:val="20"/>
        </w:rPr>
      </w:pPr>
      <w:r w:rsidRPr="00C20D41">
        <w:rPr>
          <w:rFonts w:ascii="Arial" w:hAnsi="Arial" w:cs="Arial"/>
          <w:sz w:val="20"/>
          <w:szCs w:val="20"/>
        </w:rPr>
        <w:t>Concierge service that will make any and all arrangements associated with your trip for relevant periods before, during and after your flight</w:t>
      </w:r>
    </w:p>
    <w:p w:rsidR="00095506" w:rsidRPr="00C20D41" w:rsidRDefault="00095506" w:rsidP="00FD20BF">
      <w:pPr>
        <w:numPr>
          <w:ilvl w:val="0"/>
          <w:numId w:val="6"/>
        </w:numPr>
        <w:spacing w:after="0"/>
        <w:rPr>
          <w:rFonts w:ascii="Arial" w:hAnsi="Arial" w:cs="Arial"/>
          <w:sz w:val="20"/>
          <w:szCs w:val="20"/>
        </w:rPr>
      </w:pPr>
      <w:r w:rsidRPr="00C20D41">
        <w:rPr>
          <w:rFonts w:ascii="Arial" w:hAnsi="Arial" w:cs="Arial"/>
          <w:sz w:val="20"/>
          <w:szCs w:val="20"/>
        </w:rPr>
        <w:t>On board gourmet refreshments, snacks, meals and beverages will be fully tailored to your taste and preferences</w:t>
      </w:r>
    </w:p>
    <w:p w:rsidR="00095506" w:rsidRPr="00C20D41" w:rsidRDefault="00095506" w:rsidP="00FD20BF">
      <w:pPr>
        <w:numPr>
          <w:ilvl w:val="0"/>
          <w:numId w:val="6"/>
        </w:numPr>
        <w:spacing w:after="0"/>
        <w:rPr>
          <w:rFonts w:ascii="Arial" w:hAnsi="Arial" w:cs="Arial"/>
          <w:sz w:val="20"/>
          <w:szCs w:val="20"/>
        </w:rPr>
      </w:pPr>
      <w:r w:rsidRPr="00C20D41">
        <w:rPr>
          <w:rFonts w:ascii="Arial" w:hAnsi="Arial" w:cs="Arial"/>
          <w:sz w:val="20"/>
          <w:szCs w:val="20"/>
        </w:rPr>
        <w:t xml:space="preserve">Your family, friends, assistant or colleagues are kept abreast of your private charter jet movement </w:t>
      </w:r>
    </w:p>
    <w:p w:rsidR="00095506" w:rsidRPr="00C20D41" w:rsidRDefault="00095506" w:rsidP="00FE0035">
      <w:pPr>
        <w:spacing w:after="0"/>
        <w:rPr>
          <w:rFonts w:ascii="Arial" w:hAnsi="Arial" w:cs="Arial"/>
          <w:sz w:val="20"/>
          <w:szCs w:val="20"/>
        </w:rPr>
      </w:pPr>
    </w:p>
    <w:p w:rsidR="00095506" w:rsidRPr="00C20D41" w:rsidRDefault="00095506" w:rsidP="008F5A78">
      <w:pPr>
        <w:spacing w:after="0"/>
        <w:rPr>
          <w:rFonts w:ascii="Arial" w:hAnsi="Arial" w:cs="Arial"/>
          <w:b/>
          <w:sz w:val="20"/>
          <w:szCs w:val="20"/>
          <w:highlight w:val="lightGray"/>
        </w:rPr>
      </w:pPr>
      <w:r w:rsidRPr="00C20D41">
        <w:rPr>
          <w:rFonts w:ascii="Arial" w:hAnsi="Arial" w:cs="Arial"/>
          <w:b/>
          <w:sz w:val="20"/>
          <w:szCs w:val="20"/>
          <w:highlight w:val="lightGray"/>
        </w:rPr>
        <w:t>CHARTER/A WORLD OF LUXURY</w:t>
      </w:r>
    </w:p>
    <w:p w:rsidR="00095506" w:rsidRPr="00C20D41" w:rsidRDefault="00095506" w:rsidP="008F5A78">
      <w:pPr>
        <w:spacing w:after="0"/>
        <w:rPr>
          <w:rFonts w:ascii="Arial" w:hAnsi="Arial" w:cs="Arial"/>
          <w:b/>
          <w:sz w:val="20"/>
          <w:szCs w:val="20"/>
        </w:rPr>
      </w:pPr>
      <w:r w:rsidRPr="00C20D41">
        <w:rPr>
          <w:rFonts w:ascii="Arial" w:hAnsi="Arial" w:cs="Arial"/>
          <w:sz w:val="20"/>
          <w:szCs w:val="20"/>
        </w:rPr>
        <w:br/>
      </w:r>
      <w:r w:rsidRPr="00C20D41">
        <w:rPr>
          <w:rFonts w:ascii="Arial" w:hAnsi="Arial" w:cs="Arial"/>
          <w:b/>
          <w:sz w:val="20"/>
          <w:szCs w:val="20"/>
        </w:rPr>
        <w:t>WE’RE YOUR GATEWAY TO THE WORLD</w:t>
      </w:r>
    </w:p>
    <w:p w:rsidR="00095506" w:rsidRPr="00C20D41" w:rsidRDefault="00095506" w:rsidP="008F5A78">
      <w:pPr>
        <w:spacing w:after="0"/>
        <w:rPr>
          <w:rFonts w:ascii="Arial" w:hAnsi="Arial" w:cs="Arial"/>
          <w:sz w:val="20"/>
          <w:szCs w:val="20"/>
        </w:rPr>
      </w:pPr>
      <w:r w:rsidRPr="00C20D41">
        <w:rPr>
          <w:rFonts w:ascii="Arial" w:hAnsi="Arial" w:cs="Arial"/>
          <w:sz w:val="20"/>
          <w:szCs w:val="20"/>
        </w:rPr>
        <w:t xml:space="preserve">With Presidential Aviation, you can rest assured that you are in the hands of an experienced and skilled international jet air charter purveyor that understands the globe’s vastly diverse travel procedures, easing and expediting the process of private charter jet travel abroad.  </w:t>
      </w:r>
    </w:p>
    <w:p w:rsidR="00095506" w:rsidRPr="00C20D41" w:rsidRDefault="00095506" w:rsidP="008F5A78">
      <w:pPr>
        <w:spacing w:after="0"/>
        <w:rPr>
          <w:rFonts w:ascii="Arial" w:hAnsi="Arial" w:cs="Arial"/>
          <w:sz w:val="20"/>
          <w:szCs w:val="20"/>
        </w:rPr>
      </w:pPr>
    </w:p>
    <w:p w:rsidR="00095506" w:rsidRPr="00C20D41" w:rsidRDefault="00095506" w:rsidP="008F5A78">
      <w:pPr>
        <w:spacing w:after="0"/>
        <w:rPr>
          <w:rFonts w:ascii="Arial" w:hAnsi="Arial" w:cs="Arial"/>
          <w:sz w:val="20"/>
          <w:szCs w:val="20"/>
        </w:rPr>
      </w:pPr>
      <w:r w:rsidRPr="00C20D41">
        <w:rPr>
          <w:rFonts w:ascii="Arial" w:hAnsi="Arial" w:cs="Arial"/>
          <w:sz w:val="20"/>
          <w:szCs w:val="20"/>
        </w:rPr>
        <w:t>We help assure global private charter flight travelers are pleasantly surprised by the breathtaking views and cultural nuances of their arrival destination rather than unexpectedly mired in red tape and headaches commonplace with commercial flights. A multi-lingual private jet charter manager further soothes the way, proffering crucial guidance and logistical support for a stress-free journey.</w:t>
      </w:r>
    </w:p>
    <w:p w:rsidR="00095506" w:rsidRPr="00C20D41" w:rsidRDefault="00095506" w:rsidP="008F5A78">
      <w:pPr>
        <w:spacing w:after="0"/>
        <w:rPr>
          <w:rFonts w:ascii="Arial" w:hAnsi="Arial" w:cs="Arial"/>
          <w:sz w:val="20"/>
          <w:szCs w:val="20"/>
        </w:rPr>
      </w:pPr>
    </w:p>
    <w:p w:rsidR="00095506" w:rsidRPr="00C20D41" w:rsidRDefault="00095506" w:rsidP="008F5A78">
      <w:pPr>
        <w:spacing w:after="0"/>
        <w:rPr>
          <w:rFonts w:ascii="Arial" w:hAnsi="Arial" w:cs="Arial"/>
          <w:sz w:val="20"/>
          <w:szCs w:val="20"/>
        </w:rPr>
      </w:pPr>
      <w:r w:rsidRPr="00C20D41">
        <w:rPr>
          <w:rFonts w:ascii="Arial" w:hAnsi="Arial" w:cs="Arial"/>
          <w:sz w:val="20"/>
          <w:szCs w:val="20"/>
        </w:rPr>
        <w:t>And while this cultural finesse assures peace of mind, you will travel in supreme comfort in our beautifully appointed corporate executive jet charter and private charter jets where our better-than-first-class cabin service boasts premium amenities and ready response personnel to fulfill any special request.</w:t>
      </w:r>
    </w:p>
    <w:p w:rsidR="00095506" w:rsidRPr="00C20D41" w:rsidRDefault="00095506" w:rsidP="008F5A78">
      <w:pPr>
        <w:spacing w:after="0"/>
        <w:rPr>
          <w:rFonts w:ascii="Arial" w:hAnsi="Arial" w:cs="Arial"/>
          <w:sz w:val="20"/>
          <w:szCs w:val="20"/>
        </w:rPr>
      </w:pPr>
    </w:p>
    <w:p w:rsidR="00095506" w:rsidRPr="00C20D41" w:rsidRDefault="00095506" w:rsidP="008F5A78">
      <w:pPr>
        <w:spacing w:after="0"/>
        <w:rPr>
          <w:rFonts w:ascii="Arial" w:hAnsi="Arial" w:cs="Arial"/>
          <w:b/>
          <w:sz w:val="20"/>
          <w:szCs w:val="20"/>
        </w:rPr>
      </w:pPr>
      <w:r w:rsidRPr="00C20D41">
        <w:rPr>
          <w:rFonts w:ascii="Arial" w:hAnsi="Arial" w:cs="Arial"/>
          <w:b/>
          <w:sz w:val="20"/>
          <w:szCs w:val="20"/>
        </w:rPr>
        <w:t>THOUGHTFULLY TAILORED TRAVEL</w:t>
      </w:r>
    </w:p>
    <w:p w:rsidR="00095506" w:rsidRPr="00C20D41" w:rsidRDefault="00095506" w:rsidP="008F5A78">
      <w:pPr>
        <w:spacing w:after="0"/>
        <w:rPr>
          <w:rFonts w:ascii="Arial" w:hAnsi="Arial" w:cs="Arial"/>
          <w:sz w:val="20"/>
          <w:szCs w:val="20"/>
        </w:rPr>
      </w:pPr>
      <w:r w:rsidRPr="00C20D41">
        <w:rPr>
          <w:rFonts w:ascii="Arial" w:hAnsi="Arial" w:cs="Arial"/>
          <w:sz w:val="20"/>
          <w:szCs w:val="20"/>
        </w:rPr>
        <w:t>Whether you need a corporate jet charter for business travel or wish to charter a jet for an extended vacation or short weekend getaway, our elite private jet charters best assure you and your guests can arrive relaxed, revived and prepared – whether for an important meeting, an exciting special event, or some well-deserved R&amp;R.</w:t>
      </w:r>
    </w:p>
    <w:p w:rsidR="00095506" w:rsidRPr="00C20D41" w:rsidRDefault="00095506" w:rsidP="008F5A78">
      <w:pPr>
        <w:spacing w:after="0"/>
        <w:rPr>
          <w:rFonts w:ascii="Arial" w:hAnsi="Arial" w:cs="Arial"/>
          <w:sz w:val="20"/>
          <w:szCs w:val="20"/>
          <w:highlight w:val="yellow"/>
        </w:rPr>
      </w:pPr>
    </w:p>
    <w:p w:rsidR="00095506" w:rsidRPr="00C20D41" w:rsidRDefault="00095506" w:rsidP="008F5A78">
      <w:pPr>
        <w:spacing w:after="0"/>
        <w:rPr>
          <w:rFonts w:ascii="Arial" w:hAnsi="Arial" w:cs="Arial"/>
          <w:sz w:val="20"/>
          <w:szCs w:val="20"/>
        </w:rPr>
      </w:pPr>
      <w:r w:rsidRPr="00C20D41">
        <w:rPr>
          <w:rFonts w:ascii="Arial" w:hAnsi="Arial" w:cs="Arial"/>
          <w:sz w:val="20"/>
          <w:szCs w:val="20"/>
        </w:rPr>
        <w:t>Presidential Aviation will whisk you away in a luxurious jet air charter sure to be as memorable as the destination, itself.</w:t>
      </w:r>
    </w:p>
    <w:p w:rsidR="00095506" w:rsidRPr="00C20D41" w:rsidRDefault="00095506" w:rsidP="003A5E45">
      <w:pPr>
        <w:spacing w:after="0"/>
        <w:rPr>
          <w:rFonts w:ascii="Arial" w:hAnsi="Arial" w:cs="Arial"/>
          <w:b/>
          <w:sz w:val="20"/>
          <w:szCs w:val="20"/>
          <w:highlight w:val="lightGray"/>
        </w:rPr>
      </w:pPr>
    </w:p>
    <w:p w:rsidR="00095506" w:rsidRPr="00C20D41" w:rsidRDefault="00095506" w:rsidP="003A5E45">
      <w:pPr>
        <w:spacing w:after="0"/>
        <w:rPr>
          <w:rFonts w:ascii="Arial" w:hAnsi="Arial" w:cs="Arial"/>
          <w:b/>
          <w:sz w:val="20"/>
          <w:szCs w:val="20"/>
        </w:rPr>
      </w:pPr>
      <w:r w:rsidRPr="00C20D41">
        <w:rPr>
          <w:rFonts w:ascii="Arial" w:hAnsi="Arial" w:cs="Arial"/>
          <w:b/>
          <w:sz w:val="20"/>
          <w:szCs w:val="20"/>
          <w:highlight w:val="lightGray"/>
        </w:rPr>
        <w:t xml:space="preserve">CHARTER/BUSINESS TRAVEL </w:t>
      </w:r>
    </w:p>
    <w:p w:rsidR="00095506" w:rsidRPr="00C20D41" w:rsidRDefault="00095506" w:rsidP="003A5E45">
      <w:pPr>
        <w:spacing w:after="0"/>
        <w:rPr>
          <w:rFonts w:ascii="Arial" w:hAnsi="Arial" w:cs="Arial"/>
          <w:b/>
          <w:sz w:val="20"/>
          <w:szCs w:val="20"/>
        </w:rPr>
      </w:pPr>
    </w:p>
    <w:p w:rsidR="00095506" w:rsidRPr="00C20D41" w:rsidRDefault="00095506" w:rsidP="003A5E45">
      <w:pPr>
        <w:spacing w:after="0"/>
        <w:rPr>
          <w:rFonts w:ascii="Arial" w:hAnsi="Arial" w:cs="Arial"/>
          <w:b/>
          <w:sz w:val="20"/>
          <w:szCs w:val="20"/>
          <w:highlight w:val="lightGray"/>
        </w:rPr>
      </w:pPr>
    </w:p>
    <w:p w:rsidR="00095506" w:rsidRPr="00C20D41" w:rsidRDefault="00095506" w:rsidP="003A5E45">
      <w:pPr>
        <w:spacing w:after="0"/>
        <w:rPr>
          <w:rFonts w:ascii="Arial" w:hAnsi="Arial" w:cs="Arial"/>
          <w:b/>
          <w:sz w:val="20"/>
          <w:szCs w:val="20"/>
        </w:rPr>
      </w:pPr>
      <w:bookmarkStart w:id="6" w:name="OLE_LINK15"/>
      <w:r w:rsidRPr="00C20D41">
        <w:rPr>
          <w:rFonts w:ascii="Arial" w:hAnsi="Arial" w:cs="Arial"/>
          <w:b/>
          <w:sz w:val="20"/>
          <w:szCs w:val="20"/>
          <w:highlight w:val="lightGray"/>
        </w:rPr>
        <w:t>CHARTER/SERVICE</w:t>
      </w:r>
    </w:p>
    <w:bookmarkEnd w:id="6"/>
    <w:p w:rsidR="00095506" w:rsidRPr="00C20D41" w:rsidRDefault="00095506" w:rsidP="003A5E45">
      <w:pPr>
        <w:spacing w:after="0"/>
        <w:rPr>
          <w:rFonts w:ascii="Arial" w:hAnsi="Arial" w:cs="Arial"/>
          <w:sz w:val="20"/>
          <w:szCs w:val="20"/>
        </w:rPr>
      </w:pPr>
    </w:p>
    <w:p w:rsidR="00095506" w:rsidRPr="00C20D41" w:rsidRDefault="00095506" w:rsidP="003A5E45">
      <w:pPr>
        <w:spacing w:after="0"/>
        <w:rPr>
          <w:rFonts w:ascii="Arial" w:hAnsi="Arial" w:cs="Arial"/>
          <w:sz w:val="20"/>
          <w:szCs w:val="20"/>
        </w:rPr>
      </w:pPr>
    </w:p>
    <w:p w:rsidR="00095506" w:rsidRPr="00C20D41" w:rsidRDefault="00095506" w:rsidP="003A5E45">
      <w:pPr>
        <w:spacing w:after="0"/>
        <w:rPr>
          <w:rFonts w:ascii="Arial" w:hAnsi="Arial" w:cs="Arial"/>
          <w:b/>
          <w:sz w:val="20"/>
          <w:szCs w:val="20"/>
        </w:rPr>
      </w:pPr>
      <w:r w:rsidRPr="00C20D41">
        <w:rPr>
          <w:rFonts w:ascii="Arial" w:hAnsi="Arial" w:cs="Arial"/>
          <w:b/>
          <w:sz w:val="20"/>
          <w:szCs w:val="20"/>
        </w:rPr>
        <w:t>DISTINCTIVE PRIVATE JET CHARTER SERVICES</w:t>
      </w:r>
    </w:p>
    <w:p w:rsidR="00095506" w:rsidRPr="00C20D41" w:rsidRDefault="00095506" w:rsidP="003A5E45">
      <w:pPr>
        <w:spacing w:after="0"/>
        <w:rPr>
          <w:rFonts w:ascii="Arial" w:hAnsi="Arial" w:cs="Arial"/>
          <w:sz w:val="20"/>
          <w:szCs w:val="20"/>
        </w:rPr>
      </w:pPr>
      <w:r w:rsidRPr="00C20D41">
        <w:rPr>
          <w:rFonts w:ascii="Arial" w:hAnsi="Arial" w:cs="Arial"/>
          <w:sz w:val="20"/>
          <w:szCs w:val="20"/>
        </w:rPr>
        <w:t xml:space="preserve">Presidential Aviation’s private charter jet philosophy is grounded on the freedoms, gracious service, and elevated safety standards associated with high-end corporate jet charter and private jet air charter travel. When you charter a private jet flight with us, you can expect a sophisticated air travel experience unlike any other. </w:t>
      </w:r>
    </w:p>
    <w:p w:rsidR="00095506" w:rsidRPr="00C20D41" w:rsidRDefault="00095506" w:rsidP="003A5E45">
      <w:pPr>
        <w:spacing w:after="0"/>
        <w:rPr>
          <w:rFonts w:ascii="Arial" w:hAnsi="Arial" w:cs="Arial"/>
          <w:sz w:val="20"/>
          <w:szCs w:val="20"/>
        </w:rPr>
      </w:pPr>
    </w:p>
    <w:p w:rsidR="00095506" w:rsidRPr="00C20D41" w:rsidRDefault="00095506" w:rsidP="003A5E45">
      <w:pPr>
        <w:spacing w:after="0"/>
        <w:rPr>
          <w:rFonts w:ascii="Arial" w:hAnsi="Arial" w:cs="Arial"/>
          <w:sz w:val="20"/>
          <w:szCs w:val="20"/>
        </w:rPr>
      </w:pPr>
      <w:r w:rsidRPr="00C20D41">
        <w:rPr>
          <w:rFonts w:ascii="Arial" w:hAnsi="Arial" w:cs="Arial"/>
          <w:sz w:val="20"/>
          <w:szCs w:val="20"/>
        </w:rPr>
        <w:t xml:space="preserve">It starts with highly personalized service delivered with rapid response no matter what time zone or country you are in. Our dedicated and attentive team of luxury jet charter flight specialists are available to you around-the-clock, all year through to ensure your most exacting needs are met. In addition, our private charter flight crews undergo rigorous ongoing training that far surpasses FAA requirements. </w:t>
      </w:r>
    </w:p>
    <w:p w:rsidR="00095506" w:rsidRPr="00C20D41" w:rsidRDefault="00095506" w:rsidP="003A5E45">
      <w:pPr>
        <w:spacing w:after="0"/>
        <w:rPr>
          <w:rFonts w:ascii="Arial" w:hAnsi="Arial" w:cs="Arial"/>
          <w:sz w:val="20"/>
          <w:szCs w:val="20"/>
        </w:rPr>
      </w:pPr>
    </w:p>
    <w:p w:rsidR="00095506" w:rsidRPr="00C20D41" w:rsidRDefault="00095506" w:rsidP="003A5E45">
      <w:pPr>
        <w:spacing w:after="0"/>
        <w:rPr>
          <w:rFonts w:ascii="Arial" w:hAnsi="Arial" w:cs="Arial"/>
          <w:sz w:val="20"/>
          <w:szCs w:val="20"/>
        </w:rPr>
      </w:pPr>
      <w:r w:rsidRPr="00C20D41">
        <w:rPr>
          <w:rFonts w:ascii="Arial" w:hAnsi="Arial" w:cs="Arial"/>
          <w:sz w:val="20"/>
          <w:szCs w:val="20"/>
        </w:rPr>
        <w:t>Beyond our impeccable service and safety standard, our fleet of private charter jets will take your breath away. Take in the artistry and craftsmanship of our light, medium, and heavy cabin private jet charter aircraft replete with deluxe finishes and creature comforts like seating made of buttery-soft leather. No detail has been overlooked to ensure your utmost comfort and care – from a soothing color palate, to cutting-edge communication and entertainment technologies, to custom-tailored libations and gourmet menus to suit your personal tastes and preferences.</w:t>
      </w:r>
    </w:p>
    <w:p w:rsidR="00095506" w:rsidRPr="00C20D41" w:rsidRDefault="00095506" w:rsidP="003A5E45">
      <w:pPr>
        <w:spacing w:after="0"/>
        <w:rPr>
          <w:rFonts w:ascii="Arial" w:hAnsi="Arial" w:cs="Arial"/>
          <w:sz w:val="20"/>
          <w:szCs w:val="20"/>
        </w:rPr>
      </w:pPr>
    </w:p>
    <w:p w:rsidR="00095506" w:rsidRPr="00C20D41" w:rsidRDefault="00095506" w:rsidP="003A5E45">
      <w:pPr>
        <w:spacing w:after="0"/>
        <w:rPr>
          <w:rFonts w:ascii="Arial" w:hAnsi="Arial" w:cs="Arial"/>
          <w:sz w:val="20"/>
          <w:szCs w:val="20"/>
        </w:rPr>
      </w:pPr>
    </w:p>
    <w:p w:rsidR="00095506" w:rsidRPr="00C20D41" w:rsidRDefault="00095506" w:rsidP="00AC1B81">
      <w:pPr>
        <w:spacing w:after="0"/>
        <w:rPr>
          <w:rFonts w:ascii="Arial" w:hAnsi="Arial" w:cs="Arial"/>
          <w:b/>
          <w:sz w:val="20"/>
          <w:szCs w:val="20"/>
          <w:highlight w:val="lightGray"/>
        </w:rPr>
      </w:pPr>
      <w:bookmarkStart w:id="7" w:name="OLE_LINK16"/>
      <w:r w:rsidRPr="00C20D41">
        <w:rPr>
          <w:rFonts w:ascii="Arial" w:hAnsi="Arial" w:cs="Arial"/>
          <w:b/>
          <w:sz w:val="20"/>
          <w:szCs w:val="20"/>
          <w:highlight w:val="lightGray"/>
        </w:rPr>
        <w:t>CHARTER/OUR CLIENTS</w:t>
      </w:r>
    </w:p>
    <w:bookmarkEnd w:id="7"/>
    <w:p w:rsidR="00095506" w:rsidRPr="00C20D41" w:rsidRDefault="00095506" w:rsidP="00F57AF3">
      <w:pPr>
        <w:spacing w:after="0"/>
        <w:rPr>
          <w:rFonts w:ascii="Arial" w:hAnsi="Arial" w:cs="Arial"/>
          <w:b/>
          <w:sz w:val="20"/>
          <w:szCs w:val="20"/>
        </w:rPr>
      </w:pPr>
    </w:p>
    <w:p w:rsidR="00095506" w:rsidRPr="00363D97" w:rsidRDefault="00095506" w:rsidP="00443E92">
      <w:pPr>
        <w:spacing w:after="0"/>
        <w:rPr>
          <w:rFonts w:ascii="Arial" w:hAnsi="Arial" w:cs="Arial"/>
          <w:b/>
          <w:sz w:val="20"/>
          <w:szCs w:val="20"/>
        </w:rPr>
      </w:pPr>
      <w:bookmarkStart w:id="8" w:name="OLE_LINK18"/>
      <w:r w:rsidRPr="00D9470C">
        <w:rPr>
          <w:rFonts w:ascii="Arial" w:hAnsi="Arial" w:cs="Arial"/>
          <w:b/>
          <w:color w:val="FF0000"/>
          <w:sz w:val="20"/>
          <w:szCs w:val="20"/>
        </w:rPr>
        <w:t>Jet Charters</w:t>
      </w:r>
      <w:r w:rsidRPr="00363D97">
        <w:rPr>
          <w:rFonts w:ascii="Arial" w:hAnsi="Arial" w:cs="Arial"/>
          <w:b/>
          <w:sz w:val="20"/>
          <w:szCs w:val="20"/>
        </w:rPr>
        <w:t xml:space="preserve"> for the Royals, Rich, Famous…and YOU!</w:t>
      </w:r>
    </w:p>
    <w:p w:rsidR="00095506" w:rsidRPr="00C20D41" w:rsidRDefault="00095506" w:rsidP="00443E92">
      <w:pPr>
        <w:spacing w:after="0"/>
        <w:rPr>
          <w:rFonts w:ascii="Arial" w:hAnsi="Arial" w:cs="Arial"/>
          <w:sz w:val="20"/>
          <w:szCs w:val="20"/>
        </w:rPr>
      </w:pPr>
    </w:p>
    <w:p w:rsidR="00095506" w:rsidRDefault="00095506" w:rsidP="00D9470C">
      <w:pPr>
        <w:spacing w:after="0"/>
        <w:rPr>
          <w:rFonts w:ascii="Arial" w:hAnsi="Arial" w:cs="Arial"/>
          <w:sz w:val="20"/>
          <w:szCs w:val="20"/>
        </w:rPr>
      </w:pPr>
      <w:r>
        <w:rPr>
          <w:rFonts w:ascii="Arial" w:hAnsi="Arial" w:cs="Arial"/>
          <w:sz w:val="20"/>
          <w:szCs w:val="20"/>
        </w:rPr>
        <w:t xml:space="preserve">In the past flying on a </w:t>
      </w:r>
      <w:r w:rsidRPr="00D9470C">
        <w:rPr>
          <w:rFonts w:ascii="Arial" w:hAnsi="Arial" w:cs="Arial"/>
          <w:color w:val="FF0000"/>
          <w:sz w:val="20"/>
          <w:szCs w:val="20"/>
        </w:rPr>
        <w:t>private jet charter</w:t>
      </w:r>
      <w:r>
        <w:rPr>
          <w:rFonts w:ascii="Arial" w:hAnsi="Arial" w:cs="Arial"/>
          <w:sz w:val="20"/>
          <w:szCs w:val="20"/>
        </w:rPr>
        <w:t xml:space="preserve"> was reserved for a fairly small class of individuals: royalty and the extraordinarily rich and famous. Today, with the globalization of business and social networking alike, </w:t>
      </w:r>
      <w:r w:rsidRPr="00456C36">
        <w:rPr>
          <w:rFonts w:ascii="Arial" w:hAnsi="Arial" w:cs="Arial"/>
          <w:color w:val="FF0000"/>
          <w:sz w:val="20"/>
          <w:szCs w:val="20"/>
        </w:rPr>
        <w:t>private jet charters</w:t>
      </w:r>
      <w:r>
        <w:rPr>
          <w:rFonts w:ascii="Arial" w:hAnsi="Arial" w:cs="Arial"/>
          <w:sz w:val="20"/>
          <w:szCs w:val="20"/>
        </w:rPr>
        <w:t xml:space="preserve"> are far more accessible to other</w:t>
      </w:r>
      <w:r w:rsidRPr="00C20D41">
        <w:rPr>
          <w:rFonts w:ascii="Arial" w:hAnsi="Arial" w:cs="Arial"/>
          <w:sz w:val="20"/>
          <w:szCs w:val="20"/>
        </w:rPr>
        <w:t xml:space="preserve"> layers of </w:t>
      </w:r>
      <w:r>
        <w:rPr>
          <w:rFonts w:ascii="Arial" w:hAnsi="Arial" w:cs="Arial"/>
          <w:sz w:val="20"/>
          <w:szCs w:val="20"/>
        </w:rPr>
        <w:t xml:space="preserve">luxury business and leisure </w:t>
      </w:r>
      <w:r w:rsidRPr="00C20D41">
        <w:rPr>
          <w:rFonts w:ascii="Arial" w:hAnsi="Arial" w:cs="Arial"/>
          <w:sz w:val="20"/>
          <w:szCs w:val="20"/>
        </w:rPr>
        <w:t>travelers</w:t>
      </w:r>
      <w:r>
        <w:rPr>
          <w:rFonts w:ascii="Arial" w:hAnsi="Arial" w:cs="Arial"/>
          <w:sz w:val="20"/>
          <w:szCs w:val="20"/>
        </w:rPr>
        <w:t xml:space="preserve"> who desire the tremendous comfort, efficiency, privacy and exclusivity </w:t>
      </w:r>
      <w:r w:rsidRPr="00D9470C">
        <w:rPr>
          <w:rFonts w:ascii="Arial" w:hAnsi="Arial" w:cs="Arial"/>
          <w:color w:val="FF0000"/>
          <w:sz w:val="20"/>
          <w:szCs w:val="20"/>
        </w:rPr>
        <w:t xml:space="preserve">private jet air charters </w:t>
      </w:r>
      <w:r>
        <w:rPr>
          <w:rFonts w:ascii="Arial" w:hAnsi="Arial" w:cs="Arial"/>
          <w:sz w:val="20"/>
          <w:szCs w:val="20"/>
        </w:rPr>
        <w:t xml:space="preserve">provide. </w:t>
      </w:r>
    </w:p>
    <w:p w:rsidR="00095506" w:rsidRDefault="00095506" w:rsidP="00D9470C">
      <w:pPr>
        <w:spacing w:after="0"/>
        <w:rPr>
          <w:rFonts w:ascii="Arial" w:hAnsi="Arial" w:cs="Arial"/>
          <w:sz w:val="20"/>
          <w:szCs w:val="20"/>
        </w:rPr>
      </w:pPr>
    </w:p>
    <w:p w:rsidR="00095506" w:rsidRDefault="00095506" w:rsidP="00443E92">
      <w:pPr>
        <w:spacing w:after="0"/>
        <w:rPr>
          <w:rFonts w:ascii="Arial" w:hAnsi="Arial" w:cs="Arial"/>
          <w:sz w:val="20"/>
          <w:szCs w:val="20"/>
        </w:rPr>
      </w:pPr>
      <w:r>
        <w:rPr>
          <w:rFonts w:ascii="Arial" w:hAnsi="Arial" w:cs="Arial"/>
          <w:sz w:val="20"/>
          <w:szCs w:val="20"/>
        </w:rPr>
        <w:t>As the</w:t>
      </w:r>
      <w:r w:rsidRPr="00456C36">
        <w:rPr>
          <w:rFonts w:ascii="Arial" w:hAnsi="Arial" w:cs="Arial"/>
          <w:color w:val="FF0000"/>
          <w:sz w:val="20"/>
          <w:szCs w:val="20"/>
        </w:rPr>
        <w:t xml:space="preserve"> private charter</w:t>
      </w:r>
      <w:r>
        <w:rPr>
          <w:rFonts w:ascii="Arial" w:hAnsi="Arial" w:cs="Arial"/>
          <w:color w:val="FF0000"/>
          <w:sz w:val="20"/>
          <w:szCs w:val="20"/>
        </w:rPr>
        <w:t xml:space="preserve"> jet</w:t>
      </w:r>
      <w:r w:rsidRPr="00456C36">
        <w:rPr>
          <w:rFonts w:ascii="Arial" w:hAnsi="Arial" w:cs="Arial"/>
          <w:color w:val="FF0000"/>
          <w:sz w:val="20"/>
          <w:szCs w:val="20"/>
        </w:rPr>
        <w:t xml:space="preserve"> </w:t>
      </w:r>
      <w:r>
        <w:rPr>
          <w:rFonts w:ascii="Arial" w:hAnsi="Arial" w:cs="Arial"/>
          <w:sz w:val="20"/>
          <w:szCs w:val="20"/>
        </w:rPr>
        <w:t xml:space="preserve">industry has responded to this increased demand, elite travelers have benefitted from the spirit of worldwide marketplace competition. For </w:t>
      </w:r>
      <w:del w:id="9" w:author="Merilee Kern" w:date="2012-02-09T21:33:00Z">
        <w:r w:rsidDel="00B52B80">
          <w:rPr>
            <w:rFonts w:ascii="Arial" w:hAnsi="Arial" w:cs="Arial"/>
            <w:sz w:val="20"/>
            <w:szCs w:val="20"/>
          </w:rPr>
          <w:delText xml:space="preserve">its </w:delText>
        </w:r>
      </w:del>
      <w:ins w:id="10" w:author="Merilee Kern" w:date="2012-02-09T21:33:00Z">
        <w:r>
          <w:rPr>
            <w:rFonts w:ascii="Arial" w:hAnsi="Arial" w:cs="Arial"/>
            <w:sz w:val="20"/>
            <w:szCs w:val="20"/>
          </w:rPr>
          <w:t xml:space="preserve">our </w:t>
        </w:r>
      </w:ins>
      <w:r>
        <w:rPr>
          <w:rFonts w:ascii="Arial" w:hAnsi="Arial" w:cs="Arial"/>
          <w:sz w:val="20"/>
          <w:szCs w:val="20"/>
        </w:rPr>
        <w:t xml:space="preserve">part, Presidential Aviation soars above other </w:t>
      </w:r>
      <w:r w:rsidRPr="00456C36">
        <w:rPr>
          <w:rFonts w:ascii="Arial" w:hAnsi="Arial" w:cs="Arial"/>
          <w:color w:val="FF0000"/>
          <w:sz w:val="20"/>
          <w:szCs w:val="20"/>
        </w:rPr>
        <w:t>jet air charter</w:t>
      </w:r>
      <w:r>
        <w:rPr>
          <w:rFonts w:ascii="Arial" w:hAnsi="Arial" w:cs="Arial"/>
          <w:sz w:val="20"/>
          <w:szCs w:val="20"/>
        </w:rPr>
        <w:t xml:space="preserve"> companies with </w:t>
      </w:r>
      <w:del w:id="11" w:author="Merilee Kern" w:date="2012-02-09T21:34:00Z">
        <w:r w:rsidDel="00B52B80">
          <w:rPr>
            <w:rFonts w:ascii="Arial" w:hAnsi="Arial" w:cs="Arial"/>
            <w:sz w:val="20"/>
            <w:szCs w:val="20"/>
          </w:rPr>
          <w:delText xml:space="preserve">its </w:delText>
        </w:r>
      </w:del>
      <w:ins w:id="12" w:author="Merilee Kern" w:date="2012-02-09T21:34:00Z">
        <w:r>
          <w:rPr>
            <w:rFonts w:ascii="Arial" w:hAnsi="Arial" w:cs="Arial"/>
            <w:sz w:val="20"/>
            <w:szCs w:val="20"/>
          </w:rPr>
          <w:t xml:space="preserve">a </w:t>
        </w:r>
      </w:ins>
      <w:r>
        <w:rPr>
          <w:rFonts w:ascii="Arial" w:hAnsi="Arial" w:cs="Arial"/>
          <w:sz w:val="20"/>
          <w:szCs w:val="20"/>
        </w:rPr>
        <w:t xml:space="preserve">highly personalized “boutique” approach, which allows </w:t>
      </w:r>
      <w:del w:id="13" w:author="Merilee Kern" w:date="2012-02-09T21:34:00Z">
        <w:r w:rsidDel="00B52B80">
          <w:rPr>
            <w:rFonts w:ascii="Arial" w:hAnsi="Arial" w:cs="Arial"/>
            <w:sz w:val="20"/>
            <w:szCs w:val="20"/>
          </w:rPr>
          <w:delText xml:space="preserve">its </w:delText>
        </w:r>
      </w:del>
      <w:ins w:id="14" w:author="Merilee Kern" w:date="2012-02-09T21:34:00Z">
        <w:r>
          <w:rPr>
            <w:rFonts w:ascii="Arial" w:hAnsi="Arial" w:cs="Arial"/>
            <w:sz w:val="20"/>
            <w:szCs w:val="20"/>
          </w:rPr>
          <w:t xml:space="preserve">our </w:t>
        </w:r>
      </w:ins>
      <w:r>
        <w:rPr>
          <w:rFonts w:ascii="Arial" w:hAnsi="Arial" w:cs="Arial"/>
          <w:sz w:val="20"/>
          <w:szCs w:val="20"/>
        </w:rPr>
        <w:t xml:space="preserve">clients to benefit from a </w:t>
      </w:r>
      <w:r w:rsidRPr="00D95539">
        <w:rPr>
          <w:rFonts w:ascii="Arial" w:hAnsi="Arial" w:cs="Arial"/>
          <w:sz w:val="20"/>
          <w:szCs w:val="20"/>
        </w:rPr>
        <w:t>lower</w:t>
      </w:r>
      <w:r w:rsidRPr="00456C36">
        <w:rPr>
          <w:rFonts w:ascii="Arial" w:hAnsi="Arial" w:cs="Arial"/>
          <w:color w:val="FF0000"/>
          <w:sz w:val="20"/>
          <w:szCs w:val="20"/>
        </w:rPr>
        <w:t xml:space="preserve"> cost to charter a jet</w:t>
      </w:r>
      <w:r>
        <w:rPr>
          <w:rFonts w:ascii="Arial" w:hAnsi="Arial" w:cs="Arial"/>
          <w:sz w:val="20"/>
          <w:szCs w:val="20"/>
        </w:rPr>
        <w:t xml:space="preserve"> while enjoying </w:t>
      </w:r>
      <w:del w:id="15" w:author="Merilee Kern" w:date="2012-02-09T21:34:00Z">
        <w:r w:rsidDel="00B52B80">
          <w:rPr>
            <w:rFonts w:ascii="Arial" w:hAnsi="Arial" w:cs="Arial"/>
            <w:sz w:val="20"/>
            <w:szCs w:val="20"/>
          </w:rPr>
          <w:delText xml:space="preserve">the </w:delText>
        </w:r>
      </w:del>
      <w:ins w:id="16" w:author="Merilee Kern" w:date="2012-02-09T21:34:00Z">
        <w:r>
          <w:rPr>
            <w:rFonts w:ascii="Arial" w:hAnsi="Arial" w:cs="Arial"/>
            <w:sz w:val="20"/>
            <w:szCs w:val="20"/>
          </w:rPr>
          <w:t xml:space="preserve">our </w:t>
        </w:r>
      </w:ins>
      <w:r w:rsidRPr="00EA1BCB">
        <w:rPr>
          <w:rFonts w:ascii="Arial" w:hAnsi="Arial" w:cs="Arial"/>
          <w:color w:val="008000"/>
          <w:sz w:val="20"/>
          <w:szCs w:val="20"/>
        </w:rPr>
        <w:t>jet charter company</w:t>
      </w:r>
      <w:r>
        <w:rPr>
          <w:rFonts w:ascii="Arial" w:hAnsi="Arial" w:cs="Arial"/>
          <w:sz w:val="20"/>
          <w:szCs w:val="20"/>
        </w:rPr>
        <w:t xml:space="preserve">’s unrivaled attention to detail, stringent safety standard, and steadfast commitment to client satisfaction.  </w:t>
      </w:r>
    </w:p>
    <w:p w:rsidR="00095506" w:rsidRDefault="00095506" w:rsidP="00443E92">
      <w:pPr>
        <w:spacing w:after="0"/>
        <w:rPr>
          <w:rFonts w:ascii="Arial" w:hAnsi="Arial" w:cs="Arial"/>
          <w:sz w:val="20"/>
          <w:szCs w:val="20"/>
        </w:rPr>
      </w:pPr>
    </w:p>
    <w:p w:rsidR="00095506" w:rsidRDefault="00095506" w:rsidP="00443E92">
      <w:pPr>
        <w:spacing w:after="0"/>
        <w:rPr>
          <w:rFonts w:ascii="Arial" w:hAnsi="Arial" w:cs="Arial"/>
          <w:sz w:val="20"/>
          <w:szCs w:val="20"/>
        </w:rPr>
      </w:pPr>
      <w:r>
        <w:rPr>
          <w:rFonts w:ascii="Arial" w:hAnsi="Arial" w:cs="Arial"/>
          <w:sz w:val="20"/>
          <w:szCs w:val="20"/>
        </w:rPr>
        <w:t xml:space="preserve">While it’s true that royals and A-list Hollywood superstars book </w:t>
      </w:r>
      <w:r w:rsidRPr="00EA1BCB">
        <w:rPr>
          <w:rFonts w:ascii="Arial" w:hAnsi="Arial" w:cs="Arial"/>
          <w:color w:val="FF0000"/>
          <w:sz w:val="20"/>
          <w:szCs w:val="20"/>
        </w:rPr>
        <w:t>private jet air charter flights</w:t>
      </w:r>
      <w:r>
        <w:rPr>
          <w:rFonts w:ascii="Arial" w:hAnsi="Arial" w:cs="Arial"/>
          <w:sz w:val="20"/>
          <w:szCs w:val="20"/>
        </w:rPr>
        <w:t xml:space="preserve"> with Presidential Aviation, our </w:t>
      </w:r>
      <w:r w:rsidRPr="00EA1BCB">
        <w:rPr>
          <w:rFonts w:ascii="Arial" w:hAnsi="Arial" w:cs="Arial"/>
          <w:color w:val="FF0000"/>
          <w:sz w:val="20"/>
          <w:szCs w:val="20"/>
        </w:rPr>
        <w:t xml:space="preserve">private jet charter </w:t>
      </w:r>
      <w:r>
        <w:rPr>
          <w:rFonts w:ascii="Arial" w:hAnsi="Arial" w:cs="Arial"/>
          <w:sz w:val="20"/>
          <w:szCs w:val="20"/>
        </w:rPr>
        <w:t>and corporate</w:t>
      </w:r>
      <w:r w:rsidRPr="00EA1BCB">
        <w:rPr>
          <w:rFonts w:ascii="Arial" w:hAnsi="Arial" w:cs="Arial"/>
          <w:color w:val="FF0000"/>
          <w:sz w:val="20"/>
          <w:szCs w:val="20"/>
        </w:rPr>
        <w:t xml:space="preserve"> executive charter jet services</w:t>
      </w:r>
      <w:r>
        <w:rPr>
          <w:rFonts w:ascii="Arial" w:hAnsi="Arial" w:cs="Arial"/>
          <w:sz w:val="20"/>
          <w:szCs w:val="20"/>
        </w:rPr>
        <w:t xml:space="preserve"> are also enjoyed by other types of travelers seeking a truly unique and highly personalized </w:t>
      </w:r>
      <w:r w:rsidRPr="00EA1BCB">
        <w:rPr>
          <w:rFonts w:ascii="Arial" w:hAnsi="Arial" w:cs="Arial"/>
          <w:color w:val="FF0000"/>
          <w:sz w:val="20"/>
          <w:szCs w:val="20"/>
        </w:rPr>
        <w:t>luxury private jet</w:t>
      </w:r>
      <w:r>
        <w:rPr>
          <w:rFonts w:ascii="Arial" w:hAnsi="Arial" w:cs="Arial"/>
          <w:color w:val="FF0000"/>
          <w:sz w:val="20"/>
          <w:szCs w:val="20"/>
        </w:rPr>
        <w:t xml:space="preserve"> flight </w:t>
      </w:r>
      <w:r>
        <w:rPr>
          <w:rFonts w:ascii="Arial" w:hAnsi="Arial" w:cs="Arial"/>
          <w:sz w:val="20"/>
          <w:szCs w:val="20"/>
        </w:rPr>
        <w:t>experience.</w:t>
      </w:r>
    </w:p>
    <w:p w:rsidR="00095506" w:rsidRPr="00C20D41" w:rsidRDefault="00095506" w:rsidP="00443E92">
      <w:pPr>
        <w:spacing w:after="0"/>
        <w:rPr>
          <w:rFonts w:ascii="Arial" w:hAnsi="Arial" w:cs="Arial"/>
          <w:sz w:val="20"/>
          <w:szCs w:val="20"/>
        </w:rPr>
      </w:pPr>
    </w:p>
    <w:p w:rsidR="00095506" w:rsidRPr="00C20D41" w:rsidRDefault="00095506" w:rsidP="00443E92">
      <w:pPr>
        <w:spacing w:after="0"/>
        <w:rPr>
          <w:rFonts w:ascii="Arial" w:hAnsi="Arial" w:cs="Arial"/>
          <w:sz w:val="20"/>
          <w:szCs w:val="20"/>
        </w:rPr>
      </w:pPr>
      <w:r>
        <w:rPr>
          <w:rFonts w:ascii="Arial" w:hAnsi="Arial" w:cs="Arial"/>
          <w:sz w:val="20"/>
          <w:szCs w:val="20"/>
        </w:rPr>
        <w:t xml:space="preserve">Our </w:t>
      </w:r>
      <w:r w:rsidRPr="00EA1BCB">
        <w:rPr>
          <w:rFonts w:ascii="Arial" w:hAnsi="Arial" w:cs="Arial"/>
          <w:color w:val="FF0000"/>
          <w:sz w:val="20"/>
          <w:szCs w:val="20"/>
        </w:rPr>
        <w:t>luxury</w:t>
      </w:r>
      <w:r>
        <w:rPr>
          <w:rFonts w:ascii="Arial" w:hAnsi="Arial" w:cs="Arial"/>
          <w:sz w:val="20"/>
          <w:szCs w:val="20"/>
        </w:rPr>
        <w:t xml:space="preserve"> </w:t>
      </w:r>
      <w:r w:rsidRPr="00EA1BCB">
        <w:rPr>
          <w:rFonts w:ascii="Arial" w:hAnsi="Arial" w:cs="Arial"/>
          <w:color w:val="FF0000"/>
          <w:sz w:val="20"/>
          <w:szCs w:val="20"/>
        </w:rPr>
        <w:t xml:space="preserve">private jet air charter </w:t>
      </w:r>
      <w:r>
        <w:rPr>
          <w:rFonts w:ascii="Arial" w:hAnsi="Arial" w:cs="Arial"/>
          <w:sz w:val="20"/>
          <w:szCs w:val="20"/>
        </w:rPr>
        <w:t>clients</w:t>
      </w:r>
      <w:r w:rsidRPr="00C20D41">
        <w:rPr>
          <w:rFonts w:ascii="Arial" w:hAnsi="Arial" w:cs="Arial"/>
          <w:sz w:val="20"/>
          <w:szCs w:val="20"/>
        </w:rPr>
        <w:t xml:space="preserve"> regularly </w:t>
      </w:r>
      <w:r>
        <w:rPr>
          <w:rFonts w:ascii="Arial" w:hAnsi="Arial" w:cs="Arial"/>
          <w:sz w:val="20"/>
          <w:szCs w:val="20"/>
        </w:rPr>
        <w:t>include</w:t>
      </w:r>
      <w:r w:rsidRPr="00C20D41">
        <w:rPr>
          <w:rFonts w:ascii="Arial" w:hAnsi="Arial" w:cs="Arial"/>
          <w:sz w:val="20"/>
          <w:szCs w:val="20"/>
        </w:rPr>
        <w:t>:</w:t>
      </w:r>
    </w:p>
    <w:p w:rsidR="00095506" w:rsidRPr="00C20D41" w:rsidRDefault="00095506" w:rsidP="00443E92">
      <w:pPr>
        <w:spacing w:after="0"/>
        <w:rPr>
          <w:rFonts w:ascii="Arial" w:hAnsi="Arial" w:cs="Arial"/>
          <w:sz w:val="20"/>
          <w:szCs w:val="20"/>
        </w:rPr>
      </w:pPr>
    </w:p>
    <w:p w:rsidR="00095506" w:rsidRPr="00C20D41" w:rsidRDefault="00095506" w:rsidP="00443E92">
      <w:pPr>
        <w:pStyle w:val="ListParagraph"/>
        <w:numPr>
          <w:ilvl w:val="2"/>
          <w:numId w:val="8"/>
        </w:numPr>
        <w:spacing w:after="0"/>
        <w:rPr>
          <w:rFonts w:ascii="Arial" w:hAnsi="Arial" w:cs="Arial"/>
          <w:sz w:val="20"/>
          <w:szCs w:val="20"/>
        </w:rPr>
      </w:pPr>
      <w:r>
        <w:rPr>
          <w:rFonts w:ascii="Arial" w:hAnsi="Arial" w:cs="Arial"/>
          <w:sz w:val="20"/>
          <w:szCs w:val="20"/>
        </w:rPr>
        <w:t>Business leaders and e</w:t>
      </w:r>
      <w:r w:rsidRPr="00C20D41">
        <w:rPr>
          <w:rFonts w:ascii="Arial" w:hAnsi="Arial" w:cs="Arial"/>
          <w:sz w:val="20"/>
          <w:szCs w:val="20"/>
        </w:rPr>
        <w:t>xecutives</w:t>
      </w:r>
    </w:p>
    <w:p w:rsidR="00095506" w:rsidRPr="00C20D41" w:rsidRDefault="00095506" w:rsidP="00443E92">
      <w:pPr>
        <w:pStyle w:val="ListParagraph"/>
        <w:numPr>
          <w:ilvl w:val="2"/>
          <w:numId w:val="8"/>
        </w:numPr>
        <w:spacing w:after="0"/>
        <w:rPr>
          <w:rFonts w:ascii="Arial" w:hAnsi="Arial" w:cs="Arial"/>
          <w:sz w:val="20"/>
          <w:szCs w:val="20"/>
        </w:rPr>
      </w:pPr>
      <w:r>
        <w:rPr>
          <w:rFonts w:ascii="Arial" w:hAnsi="Arial" w:cs="Arial"/>
          <w:sz w:val="20"/>
          <w:szCs w:val="20"/>
        </w:rPr>
        <w:t>Corporate travel d</w:t>
      </w:r>
      <w:r w:rsidRPr="00C20D41">
        <w:rPr>
          <w:rFonts w:ascii="Arial" w:hAnsi="Arial" w:cs="Arial"/>
          <w:sz w:val="20"/>
          <w:szCs w:val="20"/>
        </w:rPr>
        <w:t xml:space="preserve">epartments </w:t>
      </w:r>
    </w:p>
    <w:p w:rsidR="00095506" w:rsidRPr="00C20D41" w:rsidRDefault="00095506" w:rsidP="00443E92">
      <w:pPr>
        <w:pStyle w:val="ListParagraph"/>
        <w:numPr>
          <w:ilvl w:val="2"/>
          <w:numId w:val="8"/>
        </w:numPr>
        <w:spacing w:after="0"/>
        <w:rPr>
          <w:rFonts w:ascii="Arial" w:hAnsi="Arial" w:cs="Arial"/>
          <w:sz w:val="20"/>
          <w:szCs w:val="20"/>
        </w:rPr>
      </w:pPr>
      <w:r w:rsidRPr="00C20D41">
        <w:rPr>
          <w:rFonts w:ascii="Arial" w:hAnsi="Arial" w:cs="Arial"/>
          <w:sz w:val="20"/>
          <w:szCs w:val="20"/>
        </w:rPr>
        <w:t>High net worth individuals</w:t>
      </w:r>
      <w:r>
        <w:rPr>
          <w:rFonts w:ascii="Arial" w:hAnsi="Arial" w:cs="Arial"/>
          <w:sz w:val="20"/>
          <w:szCs w:val="20"/>
        </w:rPr>
        <w:t>, couples</w:t>
      </w:r>
      <w:r w:rsidRPr="00C20D41">
        <w:rPr>
          <w:rFonts w:ascii="Arial" w:hAnsi="Arial" w:cs="Arial"/>
          <w:sz w:val="20"/>
          <w:szCs w:val="20"/>
        </w:rPr>
        <w:t xml:space="preserve"> and families </w:t>
      </w:r>
      <w:r w:rsidRPr="00C20D41">
        <w:rPr>
          <w:rFonts w:ascii="Arial" w:hAnsi="Arial" w:cs="Arial"/>
          <w:sz w:val="20"/>
          <w:szCs w:val="20"/>
        </w:rPr>
        <w:tab/>
      </w:r>
    </w:p>
    <w:p w:rsidR="00095506" w:rsidRPr="00C20D41" w:rsidRDefault="00095506" w:rsidP="00443E92">
      <w:pPr>
        <w:pStyle w:val="ListParagraph"/>
        <w:numPr>
          <w:ilvl w:val="2"/>
          <w:numId w:val="8"/>
        </w:numPr>
        <w:spacing w:after="0"/>
        <w:rPr>
          <w:rFonts w:ascii="Arial" w:hAnsi="Arial" w:cs="Arial"/>
          <w:sz w:val="20"/>
          <w:szCs w:val="20"/>
        </w:rPr>
      </w:pPr>
      <w:r>
        <w:rPr>
          <w:rFonts w:ascii="Arial" w:hAnsi="Arial" w:cs="Arial"/>
          <w:sz w:val="20"/>
          <w:szCs w:val="20"/>
        </w:rPr>
        <w:t>Movie i</w:t>
      </w:r>
      <w:r w:rsidRPr="00C20D41">
        <w:rPr>
          <w:rFonts w:ascii="Arial" w:hAnsi="Arial" w:cs="Arial"/>
          <w:sz w:val="20"/>
          <w:szCs w:val="20"/>
        </w:rPr>
        <w:t>ndustry</w:t>
      </w:r>
      <w:r>
        <w:rPr>
          <w:rFonts w:ascii="Arial" w:hAnsi="Arial" w:cs="Arial"/>
          <w:sz w:val="20"/>
          <w:szCs w:val="20"/>
        </w:rPr>
        <w:t xml:space="preserve"> executives, celebrities, and facilitators</w:t>
      </w:r>
    </w:p>
    <w:p w:rsidR="00095506" w:rsidRPr="00C20D41" w:rsidRDefault="00095506" w:rsidP="00443E92">
      <w:pPr>
        <w:pStyle w:val="ListParagraph"/>
        <w:numPr>
          <w:ilvl w:val="2"/>
          <w:numId w:val="8"/>
        </w:numPr>
        <w:spacing w:after="0"/>
        <w:rPr>
          <w:rFonts w:ascii="Arial" w:hAnsi="Arial" w:cs="Arial"/>
          <w:sz w:val="20"/>
          <w:szCs w:val="20"/>
        </w:rPr>
      </w:pPr>
      <w:r>
        <w:rPr>
          <w:rFonts w:ascii="Arial" w:hAnsi="Arial" w:cs="Arial"/>
          <w:sz w:val="20"/>
          <w:szCs w:val="20"/>
        </w:rPr>
        <w:t>Music i</w:t>
      </w:r>
      <w:r w:rsidRPr="00C20D41">
        <w:rPr>
          <w:rFonts w:ascii="Arial" w:hAnsi="Arial" w:cs="Arial"/>
          <w:sz w:val="20"/>
          <w:szCs w:val="20"/>
        </w:rPr>
        <w:t>ndustry</w:t>
      </w:r>
      <w:r>
        <w:rPr>
          <w:rFonts w:ascii="Arial" w:hAnsi="Arial" w:cs="Arial"/>
          <w:sz w:val="20"/>
          <w:szCs w:val="20"/>
        </w:rPr>
        <w:t xml:space="preserve"> executives, celebrities, and facilitators</w:t>
      </w:r>
    </w:p>
    <w:p w:rsidR="00095506" w:rsidRPr="00C20D41" w:rsidRDefault="00095506" w:rsidP="00443E92">
      <w:pPr>
        <w:pStyle w:val="ListParagraph"/>
        <w:numPr>
          <w:ilvl w:val="2"/>
          <w:numId w:val="8"/>
        </w:numPr>
        <w:spacing w:after="0"/>
        <w:rPr>
          <w:rFonts w:ascii="Arial" w:hAnsi="Arial" w:cs="Arial"/>
          <w:sz w:val="20"/>
          <w:szCs w:val="20"/>
        </w:rPr>
      </w:pPr>
      <w:r w:rsidRPr="00C20D41">
        <w:rPr>
          <w:rFonts w:ascii="Arial" w:hAnsi="Arial" w:cs="Arial"/>
          <w:sz w:val="20"/>
          <w:szCs w:val="20"/>
        </w:rPr>
        <w:t xml:space="preserve">Professional </w:t>
      </w:r>
      <w:r>
        <w:rPr>
          <w:rFonts w:ascii="Arial" w:hAnsi="Arial" w:cs="Arial"/>
          <w:sz w:val="20"/>
          <w:szCs w:val="20"/>
        </w:rPr>
        <w:t>and collegiate level sports a</w:t>
      </w:r>
      <w:r w:rsidRPr="00C20D41">
        <w:rPr>
          <w:rFonts w:ascii="Arial" w:hAnsi="Arial" w:cs="Arial"/>
          <w:sz w:val="20"/>
          <w:szCs w:val="20"/>
        </w:rPr>
        <w:t>thletes</w:t>
      </w:r>
      <w:r>
        <w:rPr>
          <w:rFonts w:ascii="Arial" w:hAnsi="Arial" w:cs="Arial"/>
          <w:sz w:val="20"/>
          <w:szCs w:val="20"/>
        </w:rPr>
        <w:t xml:space="preserve"> and team affiliated personnel</w:t>
      </w:r>
    </w:p>
    <w:p w:rsidR="00095506" w:rsidRPr="00C20D41" w:rsidRDefault="00095506" w:rsidP="00651A46">
      <w:pPr>
        <w:pStyle w:val="ListParagraph"/>
        <w:numPr>
          <w:ilvl w:val="2"/>
          <w:numId w:val="8"/>
        </w:numPr>
        <w:spacing w:after="0"/>
        <w:rPr>
          <w:rFonts w:ascii="Arial" w:hAnsi="Arial" w:cs="Arial"/>
          <w:sz w:val="20"/>
          <w:szCs w:val="20"/>
        </w:rPr>
      </w:pPr>
      <w:r>
        <w:rPr>
          <w:rFonts w:ascii="Arial" w:hAnsi="Arial" w:cs="Arial"/>
          <w:sz w:val="20"/>
          <w:szCs w:val="20"/>
        </w:rPr>
        <w:t>Diplomats such as h</w:t>
      </w:r>
      <w:r w:rsidRPr="00C20D41">
        <w:rPr>
          <w:rFonts w:ascii="Arial" w:hAnsi="Arial" w:cs="Arial"/>
          <w:sz w:val="20"/>
          <w:szCs w:val="20"/>
        </w:rPr>
        <w:t xml:space="preserve">eads of </w:t>
      </w:r>
      <w:r>
        <w:rPr>
          <w:rFonts w:ascii="Arial" w:hAnsi="Arial" w:cs="Arial"/>
          <w:sz w:val="20"/>
          <w:szCs w:val="20"/>
        </w:rPr>
        <w:t>s</w:t>
      </w:r>
      <w:r w:rsidRPr="00C20D41">
        <w:rPr>
          <w:rFonts w:ascii="Arial" w:hAnsi="Arial" w:cs="Arial"/>
          <w:sz w:val="20"/>
          <w:szCs w:val="20"/>
        </w:rPr>
        <w:t>tate</w:t>
      </w:r>
      <w:r>
        <w:rPr>
          <w:rFonts w:ascii="Arial" w:hAnsi="Arial" w:cs="Arial"/>
          <w:sz w:val="20"/>
          <w:szCs w:val="20"/>
        </w:rPr>
        <w:t xml:space="preserve"> and h</w:t>
      </w:r>
      <w:r w:rsidRPr="00C20D41">
        <w:rPr>
          <w:rFonts w:ascii="Arial" w:hAnsi="Arial" w:cs="Arial"/>
          <w:sz w:val="20"/>
          <w:szCs w:val="20"/>
        </w:rPr>
        <w:t>igh</w:t>
      </w:r>
      <w:r>
        <w:rPr>
          <w:rFonts w:ascii="Arial" w:hAnsi="Arial" w:cs="Arial"/>
          <w:sz w:val="20"/>
          <w:szCs w:val="20"/>
        </w:rPr>
        <w:t>-level</w:t>
      </w:r>
      <w:r w:rsidRPr="00C20D41">
        <w:rPr>
          <w:rFonts w:ascii="Arial" w:hAnsi="Arial" w:cs="Arial"/>
          <w:sz w:val="20"/>
          <w:szCs w:val="20"/>
        </w:rPr>
        <w:t xml:space="preserve"> </w:t>
      </w:r>
      <w:r>
        <w:rPr>
          <w:rFonts w:ascii="Arial" w:hAnsi="Arial" w:cs="Arial"/>
          <w:sz w:val="20"/>
          <w:szCs w:val="20"/>
        </w:rPr>
        <w:t>government o</w:t>
      </w:r>
      <w:r w:rsidRPr="00C20D41">
        <w:rPr>
          <w:rFonts w:ascii="Arial" w:hAnsi="Arial" w:cs="Arial"/>
          <w:sz w:val="20"/>
          <w:szCs w:val="20"/>
        </w:rPr>
        <w:t xml:space="preserve">fficials </w:t>
      </w:r>
    </w:p>
    <w:p w:rsidR="00095506" w:rsidRPr="00C20D41" w:rsidRDefault="00095506" w:rsidP="00443E92">
      <w:pPr>
        <w:pStyle w:val="ListParagraph"/>
        <w:numPr>
          <w:ilvl w:val="2"/>
          <w:numId w:val="8"/>
        </w:numPr>
        <w:spacing w:after="0"/>
        <w:rPr>
          <w:rFonts w:ascii="Arial" w:hAnsi="Arial" w:cs="Arial"/>
          <w:sz w:val="20"/>
          <w:szCs w:val="20"/>
        </w:rPr>
      </w:pPr>
      <w:r>
        <w:rPr>
          <w:rFonts w:ascii="Arial" w:hAnsi="Arial" w:cs="Arial"/>
          <w:sz w:val="20"/>
          <w:szCs w:val="20"/>
        </w:rPr>
        <w:t>Political p</w:t>
      </w:r>
      <w:r w:rsidRPr="00C20D41">
        <w:rPr>
          <w:rFonts w:ascii="Arial" w:hAnsi="Arial" w:cs="Arial"/>
          <w:sz w:val="20"/>
          <w:szCs w:val="20"/>
        </w:rPr>
        <w:t>arties</w:t>
      </w:r>
      <w:r>
        <w:rPr>
          <w:rFonts w:ascii="Arial" w:hAnsi="Arial" w:cs="Arial"/>
          <w:sz w:val="20"/>
          <w:szCs w:val="20"/>
        </w:rPr>
        <w:t xml:space="preserve"> and campaign teams</w:t>
      </w:r>
    </w:p>
    <w:p w:rsidR="00095506" w:rsidRPr="00C20D41" w:rsidRDefault="00095506" w:rsidP="00443E92">
      <w:pPr>
        <w:pStyle w:val="ListParagraph"/>
        <w:numPr>
          <w:ilvl w:val="2"/>
          <w:numId w:val="8"/>
        </w:numPr>
        <w:spacing w:after="0"/>
        <w:rPr>
          <w:rFonts w:ascii="Arial" w:hAnsi="Arial" w:cs="Arial"/>
          <w:sz w:val="20"/>
          <w:szCs w:val="20"/>
        </w:rPr>
      </w:pPr>
      <w:r w:rsidRPr="00C20D41">
        <w:rPr>
          <w:rFonts w:ascii="Arial" w:hAnsi="Arial" w:cs="Arial"/>
          <w:sz w:val="20"/>
          <w:szCs w:val="20"/>
        </w:rPr>
        <w:t>NGOs</w:t>
      </w:r>
      <w:r w:rsidRPr="00C20D41">
        <w:rPr>
          <w:rFonts w:ascii="Arial" w:hAnsi="Arial" w:cs="Arial"/>
          <w:sz w:val="20"/>
          <w:szCs w:val="20"/>
        </w:rPr>
        <w:tab/>
      </w:r>
    </w:p>
    <w:p w:rsidR="00095506" w:rsidRPr="00C20D41" w:rsidRDefault="00095506" w:rsidP="00443E92">
      <w:pPr>
        <w:pStyle w:val="ListParagraph"/>
        <w:numPr>
          <w:ilvl w:val="2"/>
          <w:numId w:val="8"/>
        </w:numPr>
        <w:spacing w:after="0"/>
        <w:rPr>
          <w:rFonts w:ascii="Arial" w:hAnsi="Arial" w:cs="Arial"/>
          <w:sz w:val="20"/>
          <w:szCs w:val="20"/>
        </w:rPr>
      </w:pPr>
      <w:r w:rsidRPr="00C20D41">
        <w:rPr>
          <w:rFonts w:ascii="Arial" w:hAnsi="Arial" w:cs="Arial"/>
          <w:sz w:val="20"/>
          <w:szCs w:val="20"/>
        </w:rPr>
        <w:t xml:space="preserve">Incentive </w:t>
      </w:r>
      <w:r>
        <w:rPr>
          <w:rFonts w:ascii="Arial" w:hAnsi="Arial" w:cs="Arial"/>
          <w:sz w:val="20"/>
          <w:szCs w:val="20"/>
        </w:rPr>
        <w:t>a</w:t>
      </w:r>
      <w:r w:rsidRPr="00C20D41">
        <w:rPr>
          <w:rFonts w:ascii="Arial" w:hAnsi="Arial" w:cs="Arial"/>
          <w:sz w:val="20"/>
          <w:szCs w:val="20"/>
        </w:rPr>
        <w:t>gencies</w:t>
      </w:r>
    </w:p>
    <w:p w:rsidR="00095506" w:rsidRPr="00C20D41" w:rsidRDefault="00095506" w:rsidP="00443E92">
      <w:pPr>
        <w:pStyle w:val="ListParagraph"/>
        <w:numPr>
          <w:ilvl w:val="2"/>
          <w:numId w:val="8"/>
        </w:numPr>
        <w:spacing w:after="0"/>
        <w:rPr>
          <w:rFonts w:ascii="Arial" w:hAnsi="Arial" w:cs="Arial"/>
          <w:sz w:val="20"/>
          <w:szCs w:val="20"/>
        </w:rPr>
      </w:pPr>
      <w:r w:rsidRPr="00C20D41">
        <w:rPr>
          <w:rFonts w:ascii="Arial" w:hAnsi="Arial" w:cs="Arial"/>
          <w:sz w:val="20"/>
          <w:szCs w:val="20"/>
        </w:rPr>
        <w:t xml:space="preserve">Events </w:t>
      </w:r>
      <w:r>
        <w:rPr>
          <w:rFonts w:ascii="Arial" w:hAnsi="Arial" w:cs="Arial"/>
          <w:sz w:val="20"/>
          <w:szCs w:val="20"/>
        </w:rPr>
        <w:t>a</w:t>
      </w:r>
      <w:r w:rsidRPr="00C20D41">
        <w:rPr>
          <w:rFonts w:ascii="Arial" w:hAnsi="Arial" w:cs="Arial"/>
          <w:sz w:val="20"/>
          <w:szCs w:val="20"/>
        </w:rPr>
        <w:t>gencies</w:t>
      </w:r>
    </w:p>
    <w:p w:rsidR="00095506" w:rsidRPr="00C20D41" w:rsidRDefault="00095506" w:rsidP="00443E92">
      <w:pPr>
        <w:pStyle w:val="ListParagraph"/>
        <w:numPr>
          <w:ilvl w:val="2"/>
          <w:numId w:val="8"/>
        </w:numPr>
        <w:spacing w:after="0"/>
        <w:rPr>
          <w:rFonts w:ascii="Arial" w:hAnsi="Arial" w:cs="Arial"/>
          <w:sz w:val="20"/>
          <w:szCs w:val="20"/>
        </w:rPr>
      </w:pPr>
      <w:r>
        <w:rPr>
          <w:rFonts w:ascii="Arial" w:hAnsi="Arial" w:cs="Arial"/>
          <w:sz w:val="20"/>
          <w:szCs w:val="20"/>
        </w:rPr>
        <w:t>Travel a</w:t>
      </w:r>
      <w:r w:rsidRPr="00C20D41">
        <w:rPr>
          <w:rFonts w:ascii="Arial" w:hAnsi="Arial" w:cs="Arial"/>
          <w:sz w:val="20"/>
          <w:szCs w:val="20"/>
        </w:rPr>
        <w:t>gencies</w:t>
      </w:r>
      <w:r>
        <w:rPr>
          <w:rFonts w:ascii="Arial" w:hAnsi="Arial" w:cs="Arial"/>
          <w:sz w:val="20"/>
          <w:szCs w:val="20"/>
        </w:rPr>
        <w:t xml:space="preserve"> and their clientele</w:t>
      </w:r>
    </w:p>
    <w:p w:rsidR="00095506" w:rsidRPr="00C20D41" w:rsidRDefault="00095506" w:rsidP="00443E92">
      <w:pPr>
        <w:spacing w:after="0"/>
        <w:rPr>
          <w:rFonts w:ascii="Arial" w:hAnsi="Arial" w:cs="Arial"/>
          <w:sz w:val="20"/>
          <w:szCs w:val="20"/>
        </w:rPr>
      </w:pPr>
    </w:p>
    <w:p w:rsidR="00095506" w:rsidRPr="00456C36" w:rsidRDefault="00095506" w:rsidP="00AC1B81">
      <w:pPr>
        <w:spacing w:after="0"/>
        <w:rPr>
          <w:rFonts w:ascii="Arial" w:hAnsi="Arial" w:cs="Arial"/>
          <w:b/>
          <w:sz w:val="20"/>
          <w:szCs w:val="20"/>
        </w:rPr>
      </w:pPr>
      <w:commentRangeStart w:id="17"/>
      <w:r w:rsidRPr="00456C36">
        <w:rPr>
          <w:rFonts w:ascii="Arial" w:hAnsi="Arial" w:cs="Arial"/>
          <w:b/>
          <w:sz w:val="20"/>
          <w:szCs w:val="20"/>
        </w:rPr>
        <w:t>Fly…On Your Terms!</w:t>
      </w:r>
      <w:commentRangeEnd w:id="17"/>
      <w:r>
        <w:rPr>
          <w:rStyle w:val="CommentReference"/>
        </w:rPr>
        <w:commentReference w:id="17"/>
      </w:r>
    </w:p>
    <w:bookmarkEnd w:id="8"/>
    <w:p w:rsidR="00095506" w:rsidRPr="00C20D41" w:rsidRDefault="00095506" w:rsidP="00F57AF3">
      <w:pPr>
        <w:spacing w:after="0"/>
        <w:rPr>
          <w:rFonts w:ascii="Arial" w:hAnsi="Arial" w:cs="Arial"/>
          <w:b/>
          <w:sz w:val="20"/>
          <w:szCs w:val="20"/>
        </w:rPr>
      </w:pPr>
    </w:p>
    <w:p w:rsidR="00095506" w:rsidRDefault="00095506" w:rsidP="00F57AF3">
      <w:pPr>
        <w:spacing w:after="0"/>
        <w:rPr>
          <w:rFonts w:ascii="Arial" w:hAnsi="Arial" w:cs="Arial"/>
          <w:b/>
          <w:sz w:val="20"/>
          <w:szCs w:val="20"/>
        </w:rPr>
      </w:pPr>
      <w:r w:rsidRPr="007818A2">
        <w:rPr>
          <w:rFonts w:ascii="Arial" w:hAnsi="Arial" w:cs="Arial"/>
          <w:b/>
          <w:sz w:val="20"/>
          <w:szCs w:val="20"/>
          <w:highlight w:val="green"/>
        </w:rPr>
        <w:t>Word count = 280</w:t>
      </w:r>
    </w:p>
    <w:p w:rsidR="00095506" w:rsidRPr="00C20D41" w:rsidRDefault="00095506" w:rsidP="00F57AF3">
      <w:pPr>
        <w:spacing w:after="0"/>
        <w:rPr>
          <w:rFonts w:ascii="Arial" w:hAnsi="Arial" w:cs="Arial"/>
          <w:b/>
          <w:sz w:val="20"/>
          <w:szCs w:val="20"/>
        </w:rPr>
      </w:pPr>
    </w:p>
    <w:p w:rsidR="00095506" w:rsidRPr="00C20D41" w:rsidRDefault="00095506" w:rsidP="00F57AF3">
      <w:pPr>
        <w:spacing w:after="0"/>
        <w:rPr>
          <w:rFonts w:ascii="Arial" w:hAnsi="Arial" w:cs="Arial"/>
          <w:b/>
          <w:sz w:val="20"/>
          <w:szCs w:val="20"/>
          <w:highlight w:val="lightGray"/>
        </w:rPr>
      </w:pPr>
      <w:r w:rsidRPr="00C20D41">
        <w:rPr>
          <w:rFonts w:ascii="Arial" w:hAnsi="Arial" w:cs="Arial"/>
          <w:b/>
          <w:sz w:val="20"/>
          <w:szCs w:val="20"/>
          <w:highlight w:val="lightGray"/>
        </w:rPr>
        <w:t>CHARTER/SUCCESS STORIES</w:t>
      </w:r>
    </w:p>
    <w:p w:rsidR="00095506" w:rsidRPr="00C20D41" w:rsidRDefault="00095506" w:rsidP="000B7A9C">
      <w:pPr>
        <w:spacing w:after="0"/>
        <w:rPr>
          <w:rFonts w:ascii="Arial" w:hAnsi="Arial" w:cs="Arial"/>
          <w:b/>
          <w:sz w:val="20"/>
          <w:szCs w:val="20"/>
        </w:rPr>
      </w:pPr>
    </w:p>
    <w:p w:rsidR="00095506" w:rsidRPr="00C20D41" w:rsidRDefault="00095506" w:rsidP="00502A3D">
      <w:pPr>
        <w:spacing w:after="0"/>
        <w:rPr>
          <w:rFonts w:ascii="Arial" w:hAnsi="Arial" w:cs="Arial"/>
          <w:b/>
          <w:color w:val="FF0000"/>
          <w:sz w:val="20"/>
          <w:szCs w:val="20"/>
        </w:rPr>
      </w:pPr>
      <w:bookmarkStart w:id="18" w:name="OLE_LINK17"/>
      <w:r w:rsidRPr="00C20D41">
        <w:rPr>
          <w:rFonts w:ascii="Arial" w:hAnsi="Arial" w:cs="Arial"/>
          <w:b/>
          <w:color w:val="FF0000"/>
          <w:sz w:val="20"/>
          <w:szCs w:val="20"/>
        </w:rPr>
        <w:t>[NEED TEXT]</w:t>
      </w:r>
    </w:p>
    <w:bookmarkEnd w:id="18"/>
    <w:p w:rsidR="00095506" w:rsidRPr="00C20D41" w:rsidRDefault="00095506" w:rsidP="00502A3D">
      <w:pPr>
        <w:spacing w:after="0"/>
        <w:rPr>
          <w:rFonts w:ascii="Arial" w:hAnsi="Arial" w:cs="Arial"/>
          <w:b/>
          <w:sz w:val="20"/>
          <w:szCs w:val="20"/>
        </w:rPr>
      </w:pPr>
    </w:p>
    <w:p w:rsidR="00095506" w:rsidRPr="00C20D41" w:rsidRDefault="00095506" w:rsidP="00AC1B81">
      <w:pPr>
        <w:spacing w:after="0"/>
        <w:rPr>
          <w:rFonts w:ascii="Arial" w:hAnsi="Arial" w:cs="Arial"/>
          <w:b/>
          <w:sz w:val="20"/>
          <w:szCs w:val="20"/>
          <w:highlight w:val="lightGray"/>
        </w:rPr>
      </w:pPr>
      <w:bookmarkStart w:id="19" w:name="OLE_LINK13"/>
      <w:r w:rsidRPr="00C20D41">
        <w:rPr>
          <w:rFonts w:ascii="Arial" w:hAnsi="Arial" w:cs="Arial"/>
          <w:b/>
          <w:sz w:val="20"/>
          <w:szCs w:val="20"/>
          <w:highlight w:val="lightGray"/>
        </w:rPr>
        <w:t xml:space="preserve">CHARTER FAQs </w:t>
      </w:r>
    </w:p>
    <w:bookmarkEnd w:id="19"/>
    <w:p w:rsidR="00095506" w:rsidRPr="00C20D41" w:rsidRDefault="00095506" w:rsidP="00AC1B81">
      <w:pPr>
        <w:spacing w:after="0"/>
        <w:rPr>
          <w:rFonts w:ascii="Arial" w:hAnsi="Arial" w:cs="Arial"/>
          <w:b/>
          <w:sz w:val="20"/>
          <w:szCs w:val="20"/>
        </w:rPr>
      </w:pPr>
    </w:p>
    <w:p w:rsidR="00095506" w:rsidRPr="00C20D41" w:rsidRDefault="00095506" w:rsidP="00AC1B81">
      <w:pPr>
        <w:spacing w:after="0"/>
        <w:rPr>
          <w:rFonts w:ascii="Arial" w:hAnsi="Arial" w:cs="Arial"/>
          <w:b/>
          <w:sz w:val="20"/>
          <w:szCs w:val="20"/>
        </w:rPr>
      </w:pPr>
    </w:p>
    <w:p w:rsidR="00095506" w:rsidRPr="00C20D41" w:rsidRDefault="00095506" w:rsidP="00AC1B81">
      <w:pPr>
        <w:spacing w:after="0"/>
        <w:rPr>
          <w:rFonts w:ascii="Arial" w:hAnsi="Arial" w:cs="Arial"/>
          <w:b/>
          <w:sz w:val="20"/>
          <w:szCs w:val="20"/>
        </w:rPr>
      </w:pPr>
      <w:r w:rsidRPr="00C20D41">
        <w:rPr>
          <w:rFonts w:ascii="Arial" w:hAnsi="Arial" w:cs="Arial"/>
          <w:b/>
          <w:sz w:val="20"/>
          <w:szCs w:val="20"/>
        </w:rPr>
        <w:t xml:space="preserve">General </w:t>
      </w:r>
    </w:p>
    <w:p w:rsidR="00095506" w:rsidRPr="00C20D41" w:rsidRDefault="00095506" w:rsidP="00AC1B81">
      <w:pPr>
        <w:spacing w:after="0"/>
        <w:rPr>
          <w:rFonts w:ascii="Arial" w:hAnsi="Arial" w:cs="Arial"/>
          <w:b/>
          <w:sz w:val="20"/>
          <w:szCs w:val="20"/>
        </w:rPr>
      </w:pPr>
    </w:p>
    <w:p w:rsidR="00095506" w:rsidRPr="00C20D41" w:rsidRDefault="00095506" w:rsidP="00AC1B81">
      <w:pPr>
        <w:pStyle w:val="ListParagraph"/>
        <w:numPr>
          <w:ilvl w:val="0"/>
          <w:numId w:val="3"/>
        </w:numPr>
        <w:spacing w:after="0"/>
        <w:rPr>
          <w:rFonts w:ascii="Arial" w:hAnsi="Arial" w:cs="Arial"/>
          <w:sz w:val="20"/>
          <w:szCs w:val="20"/>
        </w:rPr>
      </w:pPr>
      <w:r w:rsidRPr="00C20D41">
        <w:rPr>
          <w:rFonts w:ascii="Arial" w:hAnsi="Arial" w:cs="Arial"/>
          <w:sz w:val="20"/>
          <w:szCs w:val="20"/>
        </w:rPr>
        <w:t>Who owns the aircraft I will be flying in and how come it is available for hire?</w:t>
      </w:r>
    </w:p>
    <w:p w:rsidR="00095506" w:rsidRPr="00C20D41" w:rsidRDefault="00095506" w:rsidP="00AC1B81">
      <w:pPr>
        <w:spacing w:after="0"/>
        <w:rPr>
          <w:rFonts w:ascii="Arial" w:hAnsi="Arial" w:cs="Arial"/>
          <w:sz w:val="20"/>
          <w:szCs w:val="20"/>
        </w:rPr>
      </w:pPr>
    </w:p>
    <w:p w:rsidR="00095506" w:rsidRPr="00C20D41" w:rsidRDefault="00095506" w:rsidP="00AC1B81">
      <w:pPr>
        <w:spacing w:after="0"/>
        <w:rPr>
          <w:rFonts w:ascii="Arial" w:hAnsi="Arial" w:cs="Arial"/>
          <w:sz w:val="20"/>
          <w:szCs w:val="20"/>
        </w:rPr>
      </w:pPr>
      <w:r w:rsidRPr="00C20D41">
        <w:rPr>
          <w:rFonts w:ascii="Arial" w:hAnsi="Arial" w:cs="Arial"/>
          <w:sz w:val="20"/>
          <w:szCs w:val="20"/>
        </w:rPr>
        <w:t>Private aircraft are usually owned by corporations and wealthy individuals. Often, the owner of a jet does not have a need to fly the aircraft beyond a certain number of hours. By offering it for hire, the owner obtains revenue that lowers the cost of ownership.</w:t>
      </w:r>
    </w:p>
    <w:p w:rsidR="00095506" w:rsidRPr="00C20D41" w:rsidRDefault="00095506" w:rsidP="00AC1B81">
      <w:pPr>
        <w:spacing w:after="0"/>
        <w:rPr>
          <w:rFonts w:ascii="Arial" w:hAnsi="Arial" w:cs="Arial"/>
          <w:b/>
          <w:sz w:val="20"/>
          <w:szCs w:val="20"/>
        </w:rPr>
      </w:pPr>
    </w:p>
    <w:p w:rsidR="00095506" w:rsidRPr="00C20D41" w:rsidRDefault="00095506" w:rsidP="00AC1B81">
      <w:pPr>
        <w:pStyle w:val="ListParagraph"/>
        <w:numPr>
          <w:ilvl w:val="0"/>
          <w:numId w:val="3"/>
        </w:numPr>
        <w:spacing w:after="0"/>
        <w:rPr>
          <w:rFonts w:ascii="Arial" w:hAnsi="Arial" w:cs="Arial"/>
          <w:sz w:val="20"/>
          <w:szCs w:val="20"/>
        </w:rPr>
      </w:pPr>
      <w:r w:rsidRPr="00C20D41">
        <w:rPr>
          <w:rFonts w:ascii="Arial" w:hAnsi="Arial" w:cs="Arial"/>
          <w:sz w:val="20"/>
          <w:szCs w:val="20"/>
        </w:rPr>
        <w:t>How safe is jet private jet charter?</w:t>
      </w:r>
    </w:p>
    <w:p w:rsidR="00095506" w:rsidRPr="00C20D41" w:rsidRDefault="00095506" w:rsidP="00AC1B81">
      <w:pPr>
        <w:spacing w:after="0"/>
        <w:rPr>
          <w:rFonts w:ascii="Arial" w:hAnsi="Arial" w:cs="Arial"/>
          <w:sz w:val="20"/>
          <w:szCs w:val="20"/>
        </w:rPr>
      </w:pPr>
      <w:r w:rsidRPr="00C20D41">
        <w:rPr>
          <w:rFonts w:ascii="Arial" w:hAnsi="Arial" w:cs="Arial"/>
          <w:sz w:val="20"/>
          <w:szCs w:val="20"/>
        </w:rPr>
        <w:t xml:space="preserve">The private aviation industry has the same safety standards as commercial aviation because is under regulation and supervision by the </w:t>
      </w:r>
      <w:r w:rsidRPr="00C20D41">
        <w:rPr>
          <w:rFonts w:ascii="Arial" w:hAnsi="Arial" w:cs="Arial"/>
          <w:sz w:val="20"/>
          <w:szCs w:val="20"/>
          <w:u w:val="single"/>
        </w:rPr>
        <w:t>FAA</w:t>
      </w:r>
      <w:r w:rsidRPr="00C20D41">
        <w:rPr>
          <w:rFonts w:ascii="Arial" w:hAnsi="Arial" w:cs="Arial"/>
          <w:sz w:val="20"/>
          <w:szCs w:val="20"/>
        </w:rPr>
        <w:t xml:space="preserve"> (link to </w:t>
      </w:r>
      <w:hyperlink r:id="rId10" w:history="1">
        <w:r w:rsidRPr="00C20D41">
          <w:rPr>
            <w:rStyle w:val="Hyperlink"/>
            <w:rFonts w:ascii="Arial" w:hAnsi="Arial" w:cs="Arial"/>
            <w:color w:val="auto"/>
            <w:sz w:val="20"/>
            <w:szCs w:val="20"/>
          </w:rPr>
          <w:t>http://www.faa.gov/</w:t>
        </w:r>
      </w:hyperlink>
      <w:r w:rsidRPr="00C20D41">
        <w:rPr>
          <w:rFonts w:ascii="Arial" w:hAnsi="Arial" w:cs="Arial"/>
          <w:sz w:val="20"/>
          <w:szCs w:val="20"/>
        </w:rPr>
        <w:t xml:space="preserve">), the same federal agency that regulates commercial aviation. Charter jets are specifically regulated by </w:t>
      </w:r>
      <w:r w:rsidRPr="00C20D41">
        <w:rPr>
          <w:rFonts w:ascii="Arial" w:hAnsi="Arial" w:cs="Arial"/>
          <w:sz w:val="20"/>
          <w:szCs w:val="20"/>
          <w:u w:val="single"/>
        </w:rPr>
        <w:t>FAA Part 135</w:t>
      </w:r>
      <w:r w:rsidRPr="00C20D41">
        <w:rPr>
          <w:rFonts w:ascii="Arial" w:hAnsi="Arial" w:cs="Arial"/>
          <w:sz w:val="20"/>
          <w:szCs w:val="20"/>
        </w:rPr>
        <w:t xml:space="preserve"> (link to </w:t>
      </w:r>
      <w:hyperlink r:id="rId11" w:history="1">
        <w:r w:rsidRPr="00C20D41">
          <w:rPr>
            <w:rStyle w:val="Hyperlink"/>
            <w:rFonts w:ascii="Arial" w:hAnsi="Arial" w:cs="Arial"/>
            <w:color w:val="auto"/>
            <w:sz w:val="20"/>
            <w:szCs w:val="20"/>
          </w:rPr>
          <w:t>http://www.faa.gov/licenses_certificates/airline_certification/</w:t>
        </w:r>
      </w:hyperlink>
      <w:r w:rsidRPr="00C20D41">
        <w:rPr>
          <w:rFonts w:ascii="Arial" w:hAnsi="Arial" w:cs="Arial"/>
          <w:sz w:val="20"/>
          <w:szCs w:val="20"/>
        </w:rPr>
        <w:t xml:space="preserve">). </w:t>
      </w:r>
    </w:p>
    <w:p w:rsidR="00095506" w:rsidRPr="00C20D41" w:rsidRDefault="00095506" w:rsidP="00AC1B81">
      <w:pPr>
        <w:spacing w:after="0"/>
        <w:rPr>
          <w:rFonts w:ascii="Arial" w:hAnsi="Arial" w:cs="Arial"/>
          <w:sz w:val="20"/>
          <w:szCs w:val="20"/>
        </w:rPr>
      </w:pPr>
    </w:p>
    <w:p w:rsidR="00095506" w:rsidRPr="00C20D41" w:rsidRDefault="00095506" w:rsidP="00AC1B81">
      <w:pPr>
        <w:spacing w:after="0"/>
        <w:rPr>
          <w:rFonts w:ascii="Arial" w:hAnsi="Arial" w:cs="Arial"/>
          <w:sz w:val="20"/>
          <w:szCs w:val="20"/>
        </w:rPr>
      </w:pPr>
    </w:p>
    <w:p w:rsidR="00095506" w:rsidRPr="00C20D41" w:rsidRDefault="00095506" w:rsidP="00AC1B81">
      <w:pPr>
        <w:pStyle w:val="ListParagraph"/>
        <w:numPr>
          <w:ilvl w:val="0"/>
          <w:numId w:val="4"/>
        </w:numPr>
        <w:spacing w:after="0"/>
        <w:rPr>
          <w:rFonts w:ascii="Arial" w:hAnsi="Arial" w:cs="Arial"/>
          <w:sz w:val="20"/>
          <w:szCs w:val="20"/>
        </w:rPr>
      </w:pPr>
      <w:r w:rsidRPr="00C20D41">
        <w:rPr>
          <w:rFonts w:ascii="Arial" w:hAnsi="Arial" w:cs="Arial"/>
          <w:sz w:val="20"/>
          <w:szCs w:val="20"/>
        </w:rPr>
        <w:t xml:space="preserve">What is an empty-leg (one-way)? </w:t>
      </w:r>
    </w:p>
    <w:p w:rsidR="00095506" w:rsidRPr="00C20D41" w:rsidRDefault="00095506" w:rsidP="00AC1B81">
      <w:pPr>
        <w:spacing w:after="0"/>
        <w:rPr>
          <w:rFonts w:ascii="Arial" w:hAnsi="Arial" w:cs="Arial"/>
          <w:sz w:val="20"/>
          <w:szCs w:val="20"/>
        </w:rPr>
      </w:pPr>
      <w:r w:rsidRPr="00C20D41">
        <w:rPr>
          <w:rFonts w:ascii="Arial" w:hAnsi="Arial" w:cs="Arial"/>
          <w:sz w:val="20"/>
          <w:szCs w:val="20"/>
        </w:rPr>
        <w:t>An empty-leg is a trip that the aircraft must make without having passengers for it. For example, when the aircraft must return to base after a trip. Empty-legs are by definition one-way trips and they can be had at a lower cost but they do not offer the same flexibility as a regular charter trip. You can check our one-ways here (link to our quote system).</w:t>
      </w:r>
    </w:p>
    <w:p w:rsidR="00095506" w:rsidRPr="00C20D41" w:rsidRDefault="00095506" w:rsidP="00AC1B81">
      <w:pPr>
        <w:spacing w:after="0"/>
        <w:rPr>
          <w:rFonts w:ascii="Arial" w:hAnsi="Arial" w:cs="Arial"/>
          <w:sz w:val="20"/>
          <w:szCs w:val="20"/>
        </w:rPr>
      </w:pPr>
    </w:p>
    <w:p w:rsidR="00095506" w:rsidRPr="00C20D41" w:rsidRDefault="00095506" w:rsidP="00AC1B81">
      <w:pPr>
        <w:spacing w:after="0"/>
        <w:rPr>
          <w:rFonts w:ascii="Arial" w:hAnsi="Arial" w:cs="Arial"/>
          <w:sz w:val="20"/>
          <w:szCs w:val="20"/>
        </w:rPr>
      </w:pPr>
    </w:p>
    <w:p w:rsidR="00095506" w:rsidRPr="00C20D41" w:rsidRDefault="00095506" w:rsidP="00AC1B81">
      <w:pPr>
        <w:pStyle w:val="ListParagraph"/>
        <w:numPr>
          <w:ilvl w:val="0"/>
          <w:numId w:val="4"/>
        </w:numPr>
        <w:spacing w:after="0"/>
        <w:rPr>
          <w:rFonts w:ascii="Arial" w:hAnsi="Arial" w:cs="Arial"/>
          <w:sz w:val="20"/>
          <w:szCs w:val="20"/>
        </w:rPr>
      </w:pPr>
      <w:r w:rsidRPr="00C20D41">
        <w:rPr>
          <w:rFonts w:ascii="Arial" w:hAnsi="Arial" w:cs="Arial"/>
          <w:sz w:val="20"/>
          <w:szCs w:val="20"/>
        </w:rPr>
        <w:t xml:space="preserve">Can I purchase just one seat on a charter flight? </w:t>
      </w:r>
    </w:p>
    <w:p w:rsidR="00095506" w:rsidRPr="00C20D41" w:rsidRDefault="00095506" w:rsidP="00AC1B81">
      <w:pPr>
        <w:spacing w:after="0"/>
        <w:rPr>
          <w:rFonts w:ascii="Arial" w:hAnsi="Arial" w:cs="Arial"/>
          <w:sz w:val="20"/>
          <w:szCs w:val="20"/>
        </w:rPr>
      </w:pPr>
      <w:r w:rsidRPr="00C20D41">
        <w:rPr>
          <w:rFonts w:ascii="Arial" w:hAnsi="Arial" w:cs="Arial"/>
          <w:sz w:val="20"/>
          <w:szCs w:val="20"/>
        </w:rPr>
        <w:t xml:space="preserve">No. Unlike commercial flying, when you book a private charter the entire aircraft is at your disposal. Privacy and the ability to select your fellow travelers are among the top benefits of chartering a plane. </w:t>
      </w:r>
    </w:p>
    <w:p w:rsidR="00095506" w:rsidRPr="00C20D41" w:rsidRDefault="00095506" w:rsidP="00AC1B81">
      <w:pPr>
        <w:spacing w:after="0"/>
        <w:rPr>
          <w:rFonts w:ascii="Arial" w:hAnsi="Arial" w:cs="Arial"/>
          <w:sz w:val="20"/>
          <w:szCs w:val="20"/>
        </w:rPr>
      </w:pPr>
    </w:p>
    <w:p w:rsidR="00095506" w:rsidRPr="00C20D41" w:rsidRDefault="00095506" w:rsidP="00AC1B81">
      <w:pPr>
        <w:pStyle w:val="ListParagraph"/>
        <w:numPr>
          <w:ilvl w:val="0"/>
          <w:numId w:val="4"/>
        </w:numPr>
        <w:spacing w:after="0"/>
        <w:rPr>
          <w:rFonts w:ascii="Arial" w:hAnsi="Arial" w:cs="Arial"/>
          <w:sz w:val="20"/>
          <w:szCs w:val="20"/>
        </w:rPr>
      </w:pPr>
      <w:r w:rsidRPr="00C20D41">
        <w:rPr>
          <w:rFonts w:ascii="Arial" w:hAnsi="Arial" w:cs="Arial"/>
          <w:sz w:val="20"/>
          <w:szCs w:val="20"/>
        </w:rPr>
        <w:t xml:space="preserve">How expensive is jet charter? </w:t>
      </w:r>
    </w:p>
    <w:p w:rsidR="00095506" w:rsidRPr="00C20D41" w:rsidRDefault="00095506" w:rsidP="00AC1B81">
      <w:pPr>
        <w:spacing w:after="0"/>
        <w:rPr>
          <w:rFonts w:ascii="Arial" w:hAnsi="Arial" w:cs="Arial"/>
          <w:sz w:val="20"/>
          <w:szCs w:val="20"/>
        </w:rPr>
      </w:pPr>
      <w:r w:rsidRPr="00C20D41">
        <w:rPr>
          <w:rFonts w:ascii="Arial" w:hAnsi="Arial" w:cs="Arial"/>
          <w:sz w:val="20"/>
          <w:szCs w:val="20"/>
        </w:rPr>
        <w:t xml:space="preserve">It depends on the value you put on your time, comfort and privacy. Our </w:t>
      </w:r>
      <w:r w:rsidRPr="00C20D41">
        <w:rPr>
          <w:rFonts w:ascii="Arial" w:hAnsi="Arial" w:cs="Arial"/>
          <w:sz w:val="20"/>
          <w:szCs w:val="20"/>
          <w:u w:val="single"/>
        </w:rPr>
        <w:t>quote system</w:t>
      </w:r>
      <w:r w:rsidRPr="00C20D41">
        <w:rPr>
          <w:rFonts w:ascii="Arial" w:hAnsi="Arial" w:cs="Arial"/>
          <w:sz w:val="20"/>
          <w:szCs w:val="20"/>
        </w:rPr>
        <w:t xml:space="preserve"> (link) will give you an idea of the monetary cost of your trip.   </w:t>
      </w:r>
    </w:p>
    <w:p w:rsidR="00095506" w:rsidRPr="00C20D41" w:rsidRDefault="00095506" w:rsidP="00AC1B81">
      <w:pPr>
        <w:spacing w:after="0"/>
        <w:rPr>
          <w:rFonts w:ascii="Arial" w:hAnsi="Arial" w:cs="Arial"/>
          <w:sz w:val="20"/>
          <w:szCs w:val="20"/>
        </w:rPr>
      </w:pPr>
    </w:p>
    <w:p w:rsidR="00095506" w:rsidRPr="00C20D41" w:rsidRDefault="00095506" w:rsidP="00AC1B81">
      <w:pPr>
        <w:spacing w:after="0"/>
        <w:rPr>
          <w:rFonts w:ascii="Arial" w:hAnsi="Arial" w:cs="Arial"/>
          <w:b/>
          <w:sz w:val="20"/>
          <w:szCs w:val="20"/>
        </w:rPr>
      </w:pPr>
    </w:p>
    <w:p w:rsidR="00095506" w:rsidRPr="00C20D41" w:rsidRDefault="00095506" w:rsidP="00AC1B81">
      <w:pPr>
        <w:spacing w:after="0"/>
        <w:rPr>
          <w:rFonts w:ascii="Arial" w:hAnsi="Arial" w:cs="Arial"/>
          <w:b/>
          <w:sz w:val="20"/>
          <w:szCs w:val="20"/>
        </w:rPr>
      </w:pPr>
      <w:r w:rsidRPr="00C20D41">
        <w:rPr>
          <w:rFonts w:ascii="Arial" w:hAnsi="Arial" w:cs="Arial"/>
          <w:b/>
          <w:sz w:val="20"/>
          <w:szCs w:val="20"/>
        </w:rPr>
        <w:t xml:space="preserve">Booking </w:t>
      </w:r>
    </w:p>
    <w:p w:rsidR="00095506" w:rsidRPr="00C20D41" w:rsidRDefault="00095506" w:rsidP="00AC1B81">
      <w:pPr>
        <w:spacing w:after="0"/>
        <w:rPr>
          <w:rFonts w:ascii="Arial" w:hAnsi="Arial" w:cs="Arial"/>
          <w:b/>
          <w:sz w:val="20"/>
          <w:szCs w:val="20"/>
        </w:rPr>
      </w:pPr>
    </w:p>
    <w:p w:rsidR="00095506" w:rsidRPr="00C20D41" w:rsidRDefault="00095506" w:rsidP="00AC1B81">
      <w:pPr>
        <w:pStyle w:val="ListParagraph"/>
        <w:numPr>
          <w:ilvl w:val="0"/>
          <w:numId w:val="4"/>
        </w:numPr>
        <w:spacing w:after="0"/>
        <w:rPr>
          <w:rFonts w:ascii="Arial" w:hAnsi="Arial" w:cs="Arial"/>
          <w:sz w:val="20"/>
          <w:szCs w:val="20"/>
        </w:rPr>
      </w:pPr>
      <w:r w:rsidRPr="00C20D41">
        <w:rPr>
          <w:rFonts w:ascii="Arial" w:hAnsi="Arial" w:cs="Arial"/>
          <w:sz w:val="20"/>
          <w:szCs w:val="20"/>
        </w:rPr>
        <w:t>Who selects the aircraft I will fly on and how is it chosen?</w:t>
      </w:r>
    </w:p>
    <w:p w:rsidR="00095506" w:rsidRPr="00C20D41" w:rsidRDefault="00095506" w:rsidP="00AC1B81">
      <w:pPr>
        <w:spacing w:after="0"/>
        <w:rPr>
          <w:rFonts w:ascii="Arial" w:hAnsi="Arial" w:cs="Arial"/>
          <w:sz w:val="20"/>
          <w:szCs w:val="20"/>
        </w:rPr>
      </w:pPr>
      <w:r w:rsidRPr="00C20D41">
        <w:rPr>
          <w:rFonts w:ascii="Arial" w:hAnsi="Arial" w:cs="Arial"/>
          <w:sz w:val="20"/>
          <w:szCs w:val="20"/>
        </w:rPr>
        <w:t xml:space="preserve">For every trip we can present you with several options based on the information you provide to us relative to the flight distance, number of passenger, amount of luggage and other factors and we can make a recommendation on the most suitable one. After that, you make the selection. </w:t>
      </w:r>
    </w:p>
    <w:p w:rsidR="00095506" w:rsidRPr="00C20D41" w:rsidRDefault="00095506" w:rsidP="00AC1B81">
      <w:pPr>
        <w:spacing w:after="0"/>
        <w:rPr>
          <w:rFonts w:ascii="Arial" w:hAnsi="Arial" w:cs="Arial"/>
          <w:sz w:val="20"/>
          <w:szCs w:val="20"/>
        </w:rPr>
      </w:pPr>
    </w:p>
    <w:p w:rsidR="00095506" w:rsidRPr="00C20D41" w:rsidRDefault="00095506" w:rsidP="00AC1B81">
      <w:pPr>
        <w:pStyle w:val="ListParagraph"/>
        <w:numPr>
          <w:ilvl w:val="0"/>
          <w:numId w:val="4"/>
        </w:numPr>
        <w:spacing w:after="0"/>
        <w:rPr>
          <w:rFonts w:ascii="Arial" w:hAnsi="Arial" w:cs="Arial"/>
          <w:sz w:val="20"/>
          <w:szCs w:val="20"/>
        </w:rPr>
      </w:pPr>
      <w:r w:rsidRPr="00C20D41">
        <w:rPr>
          <w:rFonts w:ascii="Arial" w:hAnsi="Arial" w:cs="Arial"/>
          <w:sz w:val="20"/>
          <w:szCs w:val="20"/>
        </w:rPr>
        <w:t xml:space="preserve">How far in advance do I need to make a reservation? </w:t>
      </w:r>
    </w:p>
    <w:p w:rsidR="00095506" w:rsidRPr="00C20D41" w:rsidRDefault="00095506" w:rsidP="00AC1B81">
      <w:pPr>
        <w:spacing w:after="0"/>
        <w:rPr>
          <w:rFonts w:ascii="Arial" w:hAnsi="Arial" w:cs="Arial"/>
          <w:sz w:val="20"/>
          <w:szCs w:val="20"/>
        </w:rPr>
      </w:pPr>
      <w:r w:rsidRPr="00C20D41">
        <w:rPr>
          <w:rFonts w:ascii="Arial" w:hAnsi="Arial" w:cs="Arial"/>
          <w:sz w:val="20"/>
          <w:szCs w:val="20"/>
        </w:rPr>
        <w:t xml:space="preserve">Our charter department is operative 24/7. Private jets can depart in as little as 2 hours. As a general rule, it is a good idea to begin planning the trip at least 1 week in advance. </w:t>
      </w:r>
    </w:p>
    <w:p w:rsidR="00095506" w:rsidRPr="00C20D41" w:rsidRDefault="00095506" w:rsidP="00AC1B81">
      <w:pPr>
        <w:spacing w:after="0"/>
        <w:rPr>
          <w:rFonts w:ascii="Arial" w:hAnsi="Arial" w:cs="Arial"/>
          <w:sz w:val="20"/>
          <w:szCs w:val="20"/>
        </w:rPr>
      </w:pPr>
    </w:p>
    <w:p w:rsidR="00095506" w:rsidRPr="00C20D41" w:rsidRDefault="00095506" w:rsidP="00AC1B81">
      <w:pPr>
        <w:spacing w:after="0"/>
        <w:rPr>
          <w:rFonts w:ascii="Arial" w:hAnsi="Arial" w:cs="Arial"/>
          <w:sz w:val="20"/>
          <w:szCs w:val="20"/>
        </w:rPr>
      </w:pPr>
    </w:p>
    <w:p w:rsidR="00095506" w:rsidRPr="00C20D41" w:rsidRDefault="00095506" w:rsidP="00AC1B81">
      <w:pPr>
        <w:pStyle w:val="ListParagraph"/>
        <w:numPr>
          <w:ilvl w:val="0"/>
          <w:numId w:val="4"/>
        </w:numPr>
        <w:spacing w:after="0"/>
        <w:rPr>
          <w:rFonts w:ascii="Arial" w:hAnsi="Arial" w:cs="Arial"/>
          <w:sz w:val="20"/>
          <w:szCs w:val="20"/>
        </w:rPr>
      </w:pPr>
      <w:r w:rsidRPr="00C20D41">
        <w:rPr>
          <w:rFonts w:ascii="Arial" w:hAnsi="Arial" w:cs="Arial"/>
          <w:sz w:val="20"/>
          <w:szCs w:val="20"/>
        </w:rPr>
        <w:t xml:space="preserve">How do I pay for my trip? </w:t>
      </w:r>
    </w:p>
    <w:p w:rsidR="00095506" w:rsidRPr="00C20D41" w:rsidRDefault="00095506" w:rsidP="00AC1B81">
      <w:pPr>
        <w:spacing w:after="0"/>
        <w:rPr>
          <w:rFonts w:ascii="Arial" w:hAnsi="Arial" w:cs="Arial"/>
          <w:sz w:val="20"/>
          <w:szCs w:val="20"/>
        </w:rPr>
      </w:pPr>
      <w:r w:rsidRPr="00C20D41">
        <w:rPr>
          <w:rFonts w:ascii="Arial" w:hAnsi="Arial" w:cs="Arial"/>
          <w:sz w:val="20"/>
          <w:szCs w:val="20"/>
        </w:rPr>
        <w:t xml:space="preserve">All trips require prepayment via a wire transfer at least 48 hours prior to departure. Under special circumstances, we can accept a major credit card. </w:t>
      </w:r>
    </w:p>
    <w:p w:rsidR="00095506" w:rsidRPr="00C20D41" w:rsidRDefault="00095506" w:rsidP="00AC1B81">
      <w:pPr>
        <w:spacing w:after="0"/>
        <w:rPr>
          <w:rFonts w:ascii="Arial" w:hAnsi="Arial" w:cs="Arial"/>
          <w:sz w:val="20"/>
          <w:szCs w:val="20"/>
        </w:rPr>
      </w:pPr>
    </w:p>
    <w:p w:rsidR="00095506" w:rsidRPr="00C20D41" w:rsidRDefault="00095506" w:rsidP="00AC1B81">
      <w:pPr>
        <w:pStyle w:val="ListParagraph"/>
        <w:numPr>
          <w:ilvl w:val="0"/>
          <w:numId w:val="4"/>
        </w:numPr>
        <w:spacing w:after="0"/>
        <w:rPr>
          <w:rFonts w:ascii="Arial" w:hAnsi="Arial" w:cs="Arial"/>
          <w:sz w:val="20"/>
          <w:szCs w:val="20"/>
        </w:rPr>
      </w:pPr>
      <w:r w:rsidRPr="00C20D41">
        <w:rPr>
          <w:rFonts w:ascii="Arial" w:hAnsi="Arial" w:cs="Arial"/>
          <w:sz w:val="20"/>
          <w:szCs w:val="20"/>
        </w:rPr>
        <w:t xml:space="preserve">Does the price of a charter trip vary with the number of passengers? </w:t>
      </w:r>
    </w:p>
    <w:p w:rsidR="00095506" w:rsidRPr="00C20D41" w:rsidRDefault="00095506" w:rsidP="00AC1B81">
      <w:pPr>
        <w:spacing w:after="0"/>
        <w:rPr>
          <w:rFonts w:ascii="Arial" w:hAnsi="Arial" w:cs="Arial"/>
          <w:sz w:val="20"/>
          <w:szCs w:val="20"/>
        </w:rPr>
      </w:pPr>
      <w:r w:rsidRPr="00C20D41">
        <w:rPr>
          <w:rFonts w:ascii="Arial" w:hAnsi="Arial" w:cs="Arial"/>
          <w:sz w:val="20"/>
          <w:szCs w:val="20"/>
        </w:rPr>
        <w:t xml:space="preserve">No. You charter the entire aircraft and the price does not vary with the number of passengers. Utilizing the full capacity of the aircraft greatly renders trips more cost-effective.  </w:t>
      </w:r>
    </w:p>
    <w:p w:rsidR="00095506" w:rsidRPr="00C20D41" w:rsidRDefault="00095506" w:rsidP="00AC1B81">
      <w:pPr>
        <w:spacing w:after="0"/>
        <w:rPr>
          <w:rFonts w:ascii="Arial" w:hAnsi="Arial" w:cs="Arial"/>
          <w:sz w:val="20"/>
          <w:szCs w:val="20"/>
        </w:rPr>
      </w:pPr>
    </w:p>
    <w:p w:rsidR="00095506" w:rsidRPr="00C20D41" w:rsidRDefault="00095506" w:rsidP="00AC1B81">
      <w:pPr>
        <w:pStyle w:val="ListParagraph"/>
        <w:numPr>
          <w:ilvl w:val="0"/>
          <w:numId w:val="4"/>
        </w:numPr>
        <w:spacing w:after="0"/>
        <w:rPr>
          <w:rFonts w:ascii="Arial" w:hAnsi="Arial" w:cs="Arial"/>
          <w:sz w:val="20"/>
          <w:szCs w:val="20"/>
        </w:rPr>
      </w:pPr>
      <w:r w:rsidRPr="00C20D41">
        <w:rPr>
          <w:rFonts w:ascii="Arial" w:hAnsi="Arial" w:cs="Arial"/>
          <w:sz w:val="20"/>
          <w:szCs w:val="20"/>
        </w:rPr>
        <w:t>What destinations can I fly to?</w:t>
      </w:r>
    </w:p>
    <w:p w:rsidR="00095506" w:rsidRPr="00C20D41" w:rsidRDefault="00095506" w:rsidP="00AC1B81">
      <w:pPr>
        <w:spacing w:after="0"/>
        <w:rPr>
          <w:rFonts w:ascii="Arial" w:hAnsi="Arial" w:cs="Arial"/>
          <w:sz w:val="20"/>
          <w:szCs w:val="20"/>
        </w:rPr>
      </w:pPr>
      <w:r w:rsidRPr="00C20D41">
        <w:rPr>
          <w:rFonts w:ascii="Arial" w:hAnsi="Arial" w:cs="Arial"/>
          <w:sz w:val="20"/>
          <w:szCs w:val="20"/>
        </w:rPr>
        <w:t xml:space="preserve">In the United States, you can fly to over 5,000 airports as opposed to just over 300 with commercial airlines. Chances are that there is a private aviation much closer to your actual destination than one for commercial aviation. </w:t>
      </w:r>
    </w:p>
    <w:p w:rsidR="00095506" w:rsidRPr="00C20D41" w:rsidRDefault="00095506" w:rsidP="00AC1B81">
      <w:pPr>
        <w:spacing w:after="0"/>
        <w:rPr>
          <w:rFonts w:ascii="Arial" w:hAnsi="Arial" w:cs="Arial"/>
          <w:sz w:val="20"/>
          <w:szCs w:val="20"/>
        </w:rPr>
      </w:pPr>
    </w:p>
    <w:p w:rsidR="00095506" w:rsidRPr="00C20D41" w:rsidRDefault="00095506" w:rsidP="00AC1B81">
      <w:pPr>
        <w:spacing w:after="0"/>
        <w:rPr>
          <w:rFonts w:ascii="Arial" w:hAnsi="Arial" w:cs="Arial"/>
          <w:sz w:val="20"/>
          <w:szCs w:val="20"/>
        </w:rPr>
      </w:pPr>
      <w:r w:rsidRPr="00C20D41">
        <w:rPr>
          <w:rFonts w:ascii="Arial" w:hAnsi="Arial" w:cs="Arial"/>
          <w:sz w:val="20"/>
          <w:szCs w:val="20"/>
        </w:rPr>
        <w:t xml:space="preserve">Internationally, the ratio varies by country but the same general rule applies worldwide. </w:t>
      </w:r>
    </w:p>
    <w:p w:rsidR="00095506" w:rsidRPr="00C20D41" w:rsidRDefault="00095506" w:rsidP="00AC1B81">
      <w:pPr>
        <w:spacing w:after="0"/>
        <w:rPr>
          <w:rFonts w:ascii="Arial" w:hAnsi="Arial" w:cs="Arial"/>
          <w:sz w:val="20"/>
          <w:szCs w:val="20"/>
        </w:rPr>
      </w:pPr>
    </w:p>
    <w:p w:rsidR="00095506" w:rsidRPr="00C20D41" w:rsidRDefault="00095506" w:rsidP="00AC1B81">
      <w:pPr>
        <w:pStyle w:val="ListParagraph"/>
        <w:numPr>
          <w:ilvl w:val="0"/>
          <w:numId w:val="4"/>
        </w:numPr>
        <w:spacing w:after="0"/>
        <w:rPr>
          <w:rFonts w:ascii="Arial" w:hAnsi="Arial" w:cs="Arial"/>
          <w:sz w:val="20"/>
          <w:szCs w:val="20"/>
        </w:rPr>
      </w:pPr>
      <w:r w:rsidRPr="00C20D41">
        <w:rPr>
          <w:rFonts w:ascii="Arial" w:hAnsi="Arial" w:cs="Arial"/>
          <w:sz w:val="20"/>
          <w:szCs w:val="20"/>
        </w:rPr>
        <w:t>Can private jets fly into major airports?</w:t>
      </w:r>
    </w:p>
    <w:p w:rsidR="00095506" w:rsidRPr="00C20D41" w:rsidRDefault="00095506" w:rsidP="00AC1B81">
      <w:pPr>
        <w:spacing w:after="0"/>
        <w:rPr>
          <w:rFonts w:ascii="Arial" w:hAnsi="Arial" w:cs="Arial"/>
          <w:sz w:val="20"/>
          <w:szCs w:val="20"/>
        </w:rPr>
      </w:pPr>
      <w:r w:rsidRPr="00C20D41">
        <w:rPr>
          <w:rFonts w:ascii="Arial" w:hAnsi="Arial" w:cs="Arial"/>
          <w:sz w:val="20"/>
          <w:szCs w:val="20"/>
        </w:rPr>
        <w:t xml:space="preserve">Absolutely. Landing or taking off next to an Airbus A380 or a Boeing 747 is a very exciting thrill that makes for a conversation piece.  </w:t>
      </w:r>
    </w:p>
    <w:p w:rsidR="00095506" w:rsidRPr="00C20D41" w:rsidRDefault="00095506" w:rsidP="00AC1B81">
      <w:pPr>
        <w:spacing w:after="0"/>
        <w:rPr>
          <w:rFonts w:ascii="Arial" w:hAnsi="Arial" w:cs="Arial"/>
          <w:sz w:val="20"/>
          <w:szCs w:val="20"/>
        </w:rPr>
      </w:pPr>
    </w:p>
    <w:p w:rsidR="00095506" w:rsidRPr="00C20D41" w:rsidRDefault="00095506" w:rsidP="00AC1B81">
      <w:pPr>
        <w:pStyle w:val="ListParagraph"/>
        <w:numPr>
          <w:ilvl w:val="0"/>
          <w:numId w:val="4"/>
        </w:numPr>
        <w:spacing w:after="0"/>
        <w:rPr>
          <w:rFonts w:ascii="Arial" w:hAnsi="Arial" w:cs="Arial"/>
          <w:sz w:val="20"/>
          <w:szCs w:val="20"/>
        </w:rPr>
      </w:pPr>
      <w:r w:rsidRPr="00C20D41">
        <w:rPr>
          <w:rFonts w:ascii="Arial" w:hAnsi="Arial" w:cs="Arial"/>
          <w:sz w:val="20"/>
          <w:szCs w:val="20"/>
        </w:rPr>
        <w:t>Can I change my schedule or itinerary once the trip has begun?</w:t>
      </w:r>
    </w:p>
    <w:p w:rsidR="00095506" w:rsidRPr="00C20D41" w:rsidRDefault="00095506" w:rsidP="00AC1B81">
      <w:pPr>
        <w:spacing w:after="0"/>
        <w:rPr>
          <w:rFonts w:ascii="Arial" w:hAnsi="Arial" w:cs="Arial"/>
          <w:sz w:val="20"/>
          <w:szCs w:val="20"/>
        </w:rPr>
      </w:pPr>
      <w:r w:rsidRPr="00C20D41">
        <w:rPr>
          <w:rFonts w:ascii="Arial" w:hAnsi="Arial" w:cs="Arial"/>
          <w:sz w:val="20"/>
          <w:szCs w:val="20"/>
        </w:rPr>
        <w:t xml:space="preserve">Yes. Our flight coordinators working in tandem with the pilots of your chartered aircraft will take care of all the arrangements for you. You simply need to make your wishes known to them. </w:t>
      </w:r>
    </w:p>
    <w:p w:rsidR="00095506" w:rsidRPr="00C20D41" w:rsidRDefault="00095506" w:rsidP="00AC1B81">
      <w:pPr>
        <w:spacing w:after="0"/>
        <w:rPr>
          <w:rFonts w:ascii="Arial" w:hAnsi="Arial" w:cs="Arial"/>
          <w:sz w:val="20"/>
          <w:szCs w:val="20"/>
        </w:rPr>
      </w:pPr>
    </w:p>
    <w:p w:rsidR="00095506" w:rsidRPr="00C20D41" w:rsidRDefault="00095506" w:rsidP="00AC1B81">
      <w:pPr>
        <w:pStyle w:val="ListParagraph"/>
        <w:numPr>
          <w:ilvl w:val="0"/>
          <w:numId w:val="4"/>
        </w:numPr>
        <w:spacing w:after="0"/>
        <w:rPr>
          <w:rFonts w:ascii="Arial" w:hAnsi="Arial" w:cs="Arial"/>
          <w:sz w:val="20"/>
          <w:szCs w:val="20"/>
        </w:rPr>
      </w:pPr>
      <w:r w:rsidRPr="00C20D41">
        <w:rPr>
          <w:rFonts w:ascii="Arial" w:hAnsi="Arial" w:cs="Arial"/>
          <w:sz w:val="20"/>
          <w:szCs w:val="20"/>
        </w:rPr>
        <w:t xml:space="preserve">How many seats are there on the aircraft? </w:t>
      </w:r>
    </w:p>
    <w:p w:rsidR="00095506" w:rsidRPr="00C20D41" w:rsidRDefault="00095506" w:rsidP="00AC1B81">
      <w:pPr>
        <w:spacing w:after="0"/>
        <w:rPr>
          <w:rFonts w:ascii="Arial" w:hAnsi="Arial" w:cs="Arial"/>
          <w:sz w:val="20"/>
          <w:szCs w:val="20"/>
        </w:rPr>
      </w:pPr>
      <w:r w:rsidRPr="00C20D41">
        <w:rPr>
          <w:rFonts w:ascii="Arial" w:hAnsi="Arial" w:cs="Arial"/>
          <w:sz w:val="20"/>
          <w:szCs w:val="20"/>
        </w:rPr>
        <w:t>It varies by type. As a rule of thumb, light jets can carry up to 6 passengers, mid-size jets up to 10 passengers and heavy jets up to 18 passengers.</w:t>
      </w:r>
    </w:p>
    <w:p w:rsidR="00095506" w:rsidRPr="00C20D41" w:rsidRDefault="00095506" w:rsidP="00AC1B81">
      <w:pPr>
        <w:spacing w:after="0"/>
        <w:rPr>
          <w:rFonts w:ascii="Arial" w:hAnsi="Arial" w:cs="Arial"/>
          <w:sz w:val="20"/>
          <w:szCs w:val="20"/>
        </w:rPr>
      </w:pPr>
    </w:p>
    <w:p w:rsidR="00095506" w:rsidRPr="00C20D41" w:rsidRDefault="00095506" w:rsidP="00AC1B81">
      <w:pPr>
        <w:pStyle w:val="ListParagraph"/>
        <w:numPr>
          <w:ilvl w:val="0"/>
          <w:numId w:val="4"/>
        </w:numPr>
        <w:spacing w:after="0"/>
        <w:rPr>
          <w:rFonts w:ascii="Arial" w:hAnsi="Arial" w:cs="Arial"/>
          <w:sz w:val="20"/>
          <w:szCs w:val="20"/>
        </w:rPr>
      </w:pPr>
      <w:r w:rsidRPr="00C20D41">
        <w:rPr>
          <w:rFonts w:ascii="Arial" w:hAnsi="Arial" w:cs="Arial"/>
          <w:sz w:val="20"/>
          <w:szCs w:val="20"/>
        </w:rPr>
        <w:t xml:space="preserve">Are there trip cancellation fees? </w:t>
      </w:r>
    </w:p>
    <w:p w:rsidR="00095506" w:rsidRPr="00C20D41" w:rsidRDefault="00095506" w:rsidP="00AC1B81">
      <w:pPr>
        <w:spacing w:after="0"/>
        <w:rPr>
          <w:rFonts w:ascii="Arial" w:hAnsi="Arial" w:cs="Arial"/>
          <w:sz w:val="20"/>
          <w:szCs w:val="20"/>
        </w:rPr>
      </w:pPr>
      <w:r w:rsidRPr="00C20D41">
        <w:rPr>
          <w:rFonts w:ascii="Arial" w:hAnsi="Arial" w:cs="Arial"/>
          <w:sz w:val="20"/>
          <w:szCs w:val="20"/>
        </w:rPr>
        <w:t xml:space="preserve">Yes if you cancel your trip very close to the scheduled departure. You will be made aware of the trip cancellation policy before you book your trip and you will receive a copy of it with your trip confirmation. </w:t>
      </w:r>
    </w:p>
    <w:p w:rsidR="00095506" w:rsidRPr="00C20D41" w:rsidRDefault="00095506" w:rsidP="00AC1B81">
      <w:pPr>
        <w:spacing w:after="0"/>
        <w:rPr>
          <w:rFonts w:ascii="Arial" w:hAnsi="Arial" w:cs="Arial"/>
          <w:b/>
          <w:sz w:val="20"/>
          <w:szCs w:val="20"/>
        </w:rPr>
      </w:pPr>
    </w:p>
    <w:p w:rsidR="00095506" w:rsidRPr="00C20D41" w:rsidRDefault="00095506" w:rsidP="00AC1B81">
      <w:pPr>
        <w:spacing w:after="0"/>
        <w:rPr>
          <w:rFonts w:ascii="Arial" w:hAnsi="Arial" w:cs="Arial"/>
          <w:b/>
          <w:sz w:val="20"/>
          <w:szCs w:val="20"/>
        </w:rPr>
      </w:pPr>
    </w:p>
    <w:p w:rsidR="00095506" w:rsidRPr="00C20D41" w:rsidRDefault="00095506" w:rsidP="00AC1B81">
      <w:pPr>
        <w:spacing w:after="0"/>
        <w:rPr>
          <w:rFonts w:ascii="Arial" w:hAnsi="Arial" w:cs="Arial"/>
          <w:b/>
          <w:sz w:val="20"/>
          <w:szCs w:val="20"/>
        </w:rPr>
      </w:pPr>
      <w:r w:rsidRPr="00C20D41">
        <w:rPr>
          <w:rFonts w:ascii="Arial" w:hAnsi="Arial" w:cs="Arial"/>
          <w:b/>
          <w:sz w:val="20"/>
          <w:szCs w:val="20"/>
        </w:rPr>
        <w:t xml:space="preserve">Boarding </w:t>
      </w:r>
    </w:p>
    <w:p w:rsidR="00095506" w:rsidRPr="00C20D41" w:rsidRDefault="00095506" w:rsidP="00AC1B81">
      <w:pPr>
        <w:spacing w:after="0"/>
        <w:rPr>
          <w:rFonts w:ascii="Arial" w:hAnsi="Arial" w:cs="Arial"/>
          <w:b/>
          <w:sz w:val="20"/>
          <w:szCs w:val="20"/>
        </w:rPr>
      </w:pPr>
    </w:p>
    <w:p w:rsidR="00095506" w:rsidRPr="00C20D41" w:rsidRDefault="00095506" w:rsidP="00AC1B81">
      <w:pPr>
        <w:pStyle w:val="ListParagraph"/>
        <w:numPr>
          <w:ilvl w:val="0"/>
          <w:numId w:val="4"/>
        </w:numPr>
        <w:spacing w:after="0"/>
        <w:rPr>
          <w:rFonts w:ascii="Arial" w:hAnsi="Arial" w:cs="Arial"/>
          <w:sz w:val="20"/>
          <w:szCs w:val="20"/>
        </w:rPr>
      </w:pPr>
      <w:r w:rsidRPr="00C20D41">
        <w:rPr>
          <w:rFonts w:ascii="Arial" w:hAnsi="Arial" w:cs="Arial"/>
          <w:sz w:val="20"/>
          <w:szCs w:val="20"/>
        </w:rPr>
        <w:t>Will I receive a ticket?</w:t>
      </w:r>
    </w:p>
    <w:p w:rsidR="00095506" w:rsidRPr="00C20D41" w:rsidRDefault="00095506" w:rsidP="00AC1B81">
      <w:pPr>
        <w:spacing w:after="0"/>
        <w:rPr>
          <w:rFonts w:ascii="Arial" w:hAnsi="Arial" w:cs="Arial"/>
          <w:sz w:val="20"/>
          <w:szCs w:val="20"/>
        </w:rPr>
      </w:pPr>
      <w:r w:rsidRPr="00C20D41">
        <w:rPr>
          <w:rFonts w:ascii="Arial" w:hAnsi="Arial" w:cs="Arial"/>
          <w:sz w:val="20"/>
          <w:szCs w:val="20"/>
        </w:rPr>
        <w:t xml:space="preserve">No. You will receive and be asked to sign a trip confirmation upon booking with us that is a legally binding contract. Our pilots will be made aware of your booking and, upon proper identification, you will board the plane. </w:t>
      </w:r>
    </w:p>
    <w:p w:rsidR="00095506" w:rsidRPr="00C20D41" w:rsidRDefault="00095506" w:rsidP="00AC1B81">
      <w:pPr>
        <w:spacing w:after="0"/>
        <w:rPr>
          <w:rFonts w:ascii="Arial" w:hAnsi="Arial" w:cs="Arial"/>
          <w:sz w:val="20"/>
          <w:szCs w:val="20"/>
        </w:rPr>
      </w:pPr>
    </w:p>
    <w:p w:rsidR="00095506" w:rsidRPr="00C20D41" w:rsidRDefault="00095506" w:rsidP="00AC1B81">
      <w:pPr>
        <w:pStyle w:val="ListParagraph"/>
        <w:numPr>
          <w:ilvl w:val="0"/>
          <w:numId w:val="4"/>
        </w:numPr>
        <w:spacing w:after="0"/>
        <w:rPr>
          <w:rFonts w:ascii="Arial" w:hAnsi="Arial" w:cs="Arial"/>
          <w:sz w:val="20"/>
          <w:szCs w:val="20"/>
        </w:rPr>
      </w:pPr>
      <w:r w:rsidRPr="00C20D41">
        <w:rPr>
          <w:rFonts w:ascii="Arial" w:hAnsi="Arial" w:cs="Arial"/>
          <w:sz w:val="20"/>
          <w:szCs w:val="20"/>
        </w:rPr>
        <w:t>Where do I need to go to board my plane?</w:t>
      </w:r>
    </w:p>
    <w:p w:rsidR="00095506" w:rsidRPr="00C20D41" w:rsidRDefault="00095506" w:rsidP="00AC1B81">
      <w:pPr>
        <w:spacing w:after="0"/>
        <w:rPr>
          <w:rFonts w:ascii="Arial" w:hAnsi="Arial" w:cs="Arial"/>
          <w:sz w:val="20"/>
          <w:szCs w:val="20"/>
        </w:rPr>
      </w:pPr>
      <w:r w:rsidRPr="00C20D41">
        <w:rPr>
          <w:rFonts w:ascii="Arial" w:hAnsi="Arial" w:cs="Arial"/>
          <w:sz w:val="20"/>
          <w:szCs w:val="20"/>
        </w:rPr>
        <w:t xml:space="preserve">When you depart from one of the thousands of small airports serving private aviation, you will benefit from the services of a terminal called fixed base operator or FBO in private aviation parlance. These are small facilities that are extremely user-friendly. Ground personnel expecting you will greet you and escort you, frequently on foot, to the aircraft for boarding. </w:t>
      </w:r>
    </w:p>
    <w:p w:rsidR="00095506" w:rsidRPr="00C20D41" w:rsidRDefault="00095506" w:rsidP="00AC1B81">
      <w:pPr>
        <w:spacing w:after="0"/>
        <w:rPr>
          <w:rFonts w:ascii="Arial" w:hAnsi="Arial" w:cs="Arial"/>
          <w:sz w:val="20"/>
          <w:szCs w:val="20"/>
        </w:rPr>
      </w:pPr>
    </w:p>
    <w:p w:rsidR="00095506" w:rsidRPr="00C20D41" w:rsidRDefault="00095506" w:rsidP="00AC1B81">
      <w:pPr>
        <w:spacing w:after="0"/>
        <w:rPr>
          <w:rFonts w:ascii="Arial" w:hAnsi="Arial" w:cs="Arial"/>
          <w:sz w:val="20"/>
          <w:szCs w:val="20"/>
        </w:rPr>
      </w:pPr>
      <w:r w:rsidRPr="00C20D41">
        <w:rPr>
          <w:rFonts w:ascii="Arial" w:hAnsi="Arial" w:cs="Arial"/>
          <w:sz w:val="20"/>
          <w:szCs w:val="20"/>
        </w:rPr>
        <w:t xml:space="preserve">When you depart from a large commercial airport, you can expect to use a similar facility away from the hustle and bustle of the main terminal. Passengers on commercial aircraft rarely ever even know these FBOs exist. </w:t>
      </w:r>
    </w:p>
    <w:p w:rsidR="00095506" w:rsidRPr="00C20D41" w:rsidRDefault="00095506" w:rsidP="00AC1B81">
      <w:pPr>
        <w:spacing w:after="0"/>
        <w:rPr>
          <w:rFonts w:ascii="Arial" w:hAnsi="Arial" w:cs="Arial"/>
          <w:sz w:val="20"/>
          <w:szCs w:val="20"/>
        </w:rPr>
      </w:pPr>
    </w:p>
    <w:p w:rsidR="00095506" w:rsidRPr="00C20D41" w:rsidRDefault="00095506" w:rsidP="00AC1B81">
      <w:pPr>
        <w:pStyle w:val="ListParagraph"/>
        <w:numPr>
          <w:ilvl w:val="0"/>
          <w:numId w:val="4"/>
        </w:numPr>
        <w:spacing w:after="0"/>
        <w:rPr>
          <w:rFonts w:ascii="Arial" w:hAnsi="Arial" w:cs="Arial"/>
          <w:sz w:val="20"/>
          <w:szCs w:val="20"/>
        </w:rPr>
      </w:pPr>
      <w:r w:rsidRPr="00C20D41">
        <w:rPr>
          <w:rFonts w:ascii="Arial" w:hAnsi="Arial" w:cs="Arial"/>
          <w:sz w:val="20"/>
          <w:szCs w:val="20"/>
        </w:rPr>
        <w:t xml:space="preserve">Is ground transportation included in the price of my charter? </w:t>
      </w:r>
    </w:p>
    <w:p w:rsidR="00095506" w:rsidRPr="00C20D41" w:rsidRDefault="00095506" w:rsidP="00AC1B81">
      <w:pPr>
        <w:spacing w:after="0"/>
        <w:rPr>
          <w:rFonts w:ascii="Arial" w:hAnsi="Arial" w:cs="Arial"/>
          <w:sz w:val="20"/>
          <w:szCs w:val="20"/>
        </w:rPr>
      </w:pPr>
      <w:r w:rsidRPr="00C20D41">
        <w:rPr>
          <w:rFonts w:ascii="Arial" w:hAnsi="Arial" w:cs="Arial"/>
          <w:sz w:val="20"/>
          <w:szCs w:val="20"/>
        </w:rPr>
        <w:t>It is up to you. Our flight coordinators will gladly make arrangements for private car service upon request and include it in the price of your trip.</w:t>
      </w:r>
    </w:p>
    <w:p w:rsidR="00095506" w:rsidRPr="00C20D41" w:rsidRDefault="00095506" w:rsidP="00AC1B81">
      <w:pPr>
        <w:spacing w:after="0"/>
        <w:rPr>
          <w:rFonts w:ascii="Arial" w:hAnsi="Arial" w:cs="Arial"/>
          <w:sz w:val="20"/>
          <w:szCs w:val="20"/>
        </w:rPr>
      </w:pPr>
    </w:p>
    <w:p w:rsidR="00095506" w:rsidRPr="00C20D41" w:rsidRDefault="00095506" w:rsidP="00AC1B81">
      <w:pPr>
        <w:pStyle w:val="ListParagraph"/>
        <w:numPr>
          <w:ilvl w:val="0"/>
          <w:numId w:val="4"/>
        </w:numPr>
        <w:spacing w:after="0"/>
        <w:rPr>
          <w:rFonts w:ascii="Arial" w:hAnsi="Arial" w:cs="Arial"/>
          <w:sz w:val="20"/>
          <w:szCs w:val="20"/>
        </w:rPr>
      </w:pPr>
      <w:r w:rsidRPr="00C20D41">
        <w:rPr>
          <w:rFonts w:ascii="Arial" w:hAnsi="Arial" w:cs="Arial"/>
          <w:sz w:val="20"/>
          <w:szCs w:val="20"/>
        </w:rPr>
        <w:t xml:space="preserve">What documentation do I need to fly on a private aircraft? </w:t>
      </w:r>
    </w:p>
    <w:p w:rsidR="00095506" w:rsidRPr="00C20D41" w:rsidRDefault="00095506" w:rsidP="00AC1B81">
      <w:pPr>
        <w:spacing w:after="0"/>
        <w:rPr>
          <w:rFonts w:ascii="Arial" w:hAnsi="Arial" w:cs="Arial"/>
          <w:sz w:val="20"/>
          <w:szCs w:val="20"/>
        </w:rPr>
      </w:pPr>
      <w:r w:rsidRPr="00C20D41">
        <w:rPr>
          <w:rFonts w:ascii="Arial" w:hAnsi="Arial" w:cs="Arial"/>
          <w:sz w:val="20"/>
          <w:szCs w:val="20"/>
        </w:rPr>
        <w:t>Exactly the same as you would on a commercial aircraft.</w:t>
      </w:r>
    </w:p>
    <w:p w:rsidR="00095506" w:rsidRPr="00C20D41" w:rsidRDefault="00095506" w:rsidP="00AC1B81">
      <w:pPr>
        <w:spacing w:after="0"/>
        <w:rPr>
          <w:rFonts w:ascii="Arial" w:hAnsi="Arial" w:cs="Arial"/>
          <w:sz w:val="20"/>
          <w:szCs w:val="20"/>
        </w:rPr>
      </w:pPr>
    </w:p>
    <w:p w:rsidR="00095506" w:rsidRPr="00C20D41" w:rsidRDefault="00095506" w:rsidP="00AC1B81">
      <w:pPr>
        <w:pStyle w:val="ListParagraph"/>
        <w:numPr>
          <w:ilvl w:val="0"/>
          <w:numId w:val="4"/>
        </w:numPr>
        <w:spacing w:after="0"/>
        <w:rPr>
          <w:rFonts w:ascii="Arial" w:hAnsi="Arial" w:cs="Arial"/>
          <w:sz w:val="20"/>
          <w:szCs w:val="20"/>
        </w:rPr>
      </w:pPr>
      <w:r w:rsidRPr="00C20D41">
        <w:rPr>
          <w:rFonts w:ascii="Arial" w:hAnsi="Arial" w:cs="Arial"/>
          <w:sz w:val="20"/>
          <w:szCs w:val="20"/>
        </w:rPr>
        <w:t xml:space="preserve">How long before my flight do I need to be at the airport? </w:t>
      </w:r>
    </w:p>
    <w:p w:rsidR="00095506" w:rsidRPr="00C20D41" w:rsidRDefault="00095506" w:rsidP="00AC1B81">
      <w:pPr>
        <w:spacing w:after="0"/>
        <w:rPr>
          <w:rFonts w:ascii="Arial" w:hAnsi="Arial" w:cs="Arial"/>
          <w:sz w:val="20"/>
          <w:szCs w:val="20"/>
        </w:rPr>
      </w:pPr>
      <w:r w:rsidRPr="00C20D41">
        <w:rPr>
          <w:rFonts w:ascii="Arial" w:hAnsi="Arial" w:cs="Arial"/>
          <w:sz w:val="20"/>
          <w:szCs w:val="20"/>
        </w:rPr>
        <w:t xml:space="preserve">20 minutes is recommendable. </w:t>
      </w:r>
    </w:p>
    <w:p w:rsidR="00095506" w:rsidRPr="00C20D41" w:rsidRDefault="00095506" w:rsidP="00AC1B81">
      <w:pPr>
        <w:spacing w:after="0"/>
        <w:rPr>
          <w:rFonts w:ascii="Arial" w:hAnsi="Arial" w:cs="Arial"/>
          <w:sz w:val="20"/>
          <w:szCs w:val="20"/>
        </w:rPr>
      </w:pPr>
    </w:p>
    <w:p w:rsidR="00095506" w:rsidRPr="00C20D41" w:rsidRDefault="00095506" w:rsidP="00AC1B81">
      <w:pPr>
        <w:pStyle w:val="ListParagraph"/>
        <w:numPr>
          <w:ilvl w:val="0"/>
          <w:numId w:val="4"/>
        </w:numPr>
        <w:spacing w:after="0"/>
        <w:rPr>
          <w:rFonts w:ascii="Arial" w:hAnsi="Arial" w:cs="Arial"/>
          <w:sz w:val="20"/>
          <w:szCs w:val="20"/>
        </w:rPr>
      </w:pPr>
      <w:r w:rsidRPr="00C20D41">
        <w:rPr>
          <w:rFonts w:ascii="Arial" w:hAnsi="Arial" w:cs="Arial"/>
          <w:sz w:val="20"/>
          <w:szCs w:val="20"/>
        </w:rPr>
        <w:t>How much luggage can I bring aboard a private jet?</w:t>
      </w:r>
    </w:p>
    <w:p w:rsidR="00095506" w:rsidRPr="00C20D41" w:rsidRDefault="00095506" w:rsidP="00AC1B81">
      <w:pPr>
        <w:spacing w:after="0"/>
        <w:rPr>
          <w:rFonts w:ascii="Arial" w:hAnsi="Arial" w:cs="Arial"/>
          <w:sz w:val="20"/>
          <w:szCs w:val="20"/>
        </w:rPr>
      </w:pPr>
      <w:r w:rsidRPr="00C20D41">
        <w:rPr>
          <w:rFonts w:ascii="Arial" w:hAnsi="Arial" w:cs="Arial"/>
          <w:sz w:val="20"/>
          <w:szCs w:val="20"/>
        </w:rPr>
        <w:t xml:space="preserve">It depends on the type of aircraft you charter. As a general rule, you can bring a bag per passenger on light aircraft, a small suitcase for a mid-size and the luggage compartment of heavy jets is appropriate to handle reasonable luggage needs for long-haul trips. </w:t>
      </w:r>
    </w:p>
    <w:p w:rsidR="00095506" w:rsidRPr="00C20D41" w:rsidRDefault="00095506" w:rsidP="00AC1B81">
      <w:pPr>
        <w:spacing w:after="0"/>
        <w:rPr>
          <w:rFonts w:ascii="Arial" w:hAnsi="Arial" w:cs="Arial"/>
          <w:sz w:val="20"/>
          <w:szCs w:val="20"/>
        </w:rPr>
      </w:pPr>
    </w:p>
    <w:p w:rsidR="00095506" w:rsidRPr="00C20D41" w:rsidRDefault="00095506" w:rsidP="00AC1B81">
      <w:pPr>
        <w:spacing w:after="0"/>
        <w:rPr>
          <w:rFonts w:ascii="Arial" w:hAnsi="Arial" w:cs="Arial"/>
          <w:sz w:val="20"/>
          <w:szCs w:val="20"/>
        </w:rPr>
      </w:pPr>
      <w:r w:rsidRPr="00C20D41">
        <w:rPr>
          <w:rFonts w:ascii="Arial" w:hAnsi="Arial" w:cs="Arial"/>
          <w:sz w:val="20"/>
          <w:szCs w:val="20"/>
        </w:rPr>
        <w:t>Please be sure to let our flight coordinators know in advance if you are bringing any unusually large items such as skis or gulf clubs.</w:t>
      </w:r>
    </w:p>
    <w:p w:rsidR="00095506" w:rsidRPr="00C20D41" w:rsidRDefault="00095506" w:rsidP="00AC1B81">
      <w:pPr>
        <w:spacing w:after="0"/>
        <w:rPr>
          <w:rFonts w:ascii="Arial" w:hAnsi="Arial" w:cs="Arial"/>
          <w:b/>
          <w:sz w:val="20"/>
          <w:szCs w:val="20"/>
        </w:rPr>
      </w:pPr>
    </w:p>
    <w:p w:rsidR="00095506" w:rsidRPr="00C20D41" w:rsidRDefault="00095506" w:rsidP="00AC1B81">
      <w:pPr>
        <w:spacing w:after="0"/>
        <w:rPr>
          <w:rFonts w:ascii="Arial" w:hAnsi="Arial" w:cs="Arial"/>
          <w:b/>
          <w:sz w:val="20"/>
          <w:szCs w:val="20"/>
        </w:rPr>
      </w:pPr>
      <w:r w:rsidRPr="00C20D41">
        <w:rPr>
          <w:rFonts w:ascii="Arial" w:hAnsi="Arial" w:cs="Arial"/>
          <w:b/>
          <w:sz w:val="20"/>
          <w:szCs w:val="20"/>
        </w:rPr>
        <w:t xml:space="preserve">Flying </w:t>
      </w:r>
    </w:p>
    <w:p w:rsidR="00095506" w:rsidRPr="00C20D41" w:rsidRDefault="00095506" w:rsidP="00AC1B81">
      <w:pPr>
        <w:spacing w:after="0"/>
        <w:rPr>
          <w:rFonts w:ascii="Arial" w:hAnsi="Arial" w:cs="Arial"/>
          <w:sz w:val="20"/>
          <w:szCs w:val="20"/>
        </w:rPr>
      </w:pPr>
    </w:p>
    <w:p w:rsidR="00095506" w:rsidRPr="00C20D41" w:rsidRDefault="00095506" w:rsidP="00AC1B81">
      <w:pPr>
        <w:spacing w:after="0"/>
        <w:rPr>
          <w:rFonts w:ascii="Arial" w:hAnsi="Arial" w:cs="Arial"/>
          <w:sz w:val="20"/>
          <w:szCs w:val="20"/>
        </w:rPr>
      </w:pPr>
    </w:p>
    <w:p w:rsidR="00095506" w:rsidRPr="00C20D41" w:rsidRDefault="00095506" w:rsidP="00AC1B81">
      <w:pPr>
        <w:pStyle w:val="ListParagraph"/>
        <w:numPr>
          <w:ilvl w:val="0"/>
          <w:numId w:val="4"/>
        </w:numPr>
        <w:spacing w:after="0"/>
        <w:rPr>
          <w:rFonts w:ascii="Arial" w:hAnsi="Arial" w:cs="Arial"/>
          <w:sz w:val="20"/>
          <w:szCs w:val="20"/>
        </w:rPr>
      </w:pPr>
      <w:r w:rsidRPr="00C20D41">
        <w:rPr>
          <w:rFonts w:ascii="Arial" w:hAnsi="Arial" w:cs="Arial"/>
          <w:sz w:val="20"/>
          <w:szCs w:val="20"/>
        </w:rPr>
        <w:t>What kind of in-flight experience can I expect?</w:t>
      </w:r>
    </w:p>
    <w:p w:rsidR="00095506" w:rsidRPr="00C20D41" w:rsidRDefault="00095506" w:rsidP="00AC1B81">
      <w:pPr>
        <w:spacing w:after="0"/>
        <w:rPr>
          <w:rFonts w:ascii="Arial" w:hAnsi="Arial" w:cs="Arial"/>
          <w:sz w:val="20"/>
          <w:szCs w:val="20"/>
        </w:rPr>
      </w:pPr>
      <w:r w:rsidRPr="00C20D41">
        <w:rPr>
          <w:rFonts w:ascii="Arial" w:hAnsi="Arial" w:cs="Arial"/>
          <w:sz w:val="20"/>
          <w:szCs w:val="20"/>
        </w:rPr>
        <w:t xml:space="preserve">You can expect to travel in a luxurious environment with total privacy surrounded only by those you choose to fly with you. </w:t>
      </w:r>
    </w:p>
    <w:p w:rsidR="00095506" w:rsidRPr="00C20D41" w:rsidRDefault="00095506" w:rsidP="00AC1B81">
      <w:pPr>
        <w:spacing w:after="0"/>
        <w:rPr>
          <w:rFonts w:ascii="Arial" w:hAnsi="Arial" w:cs="Arial"/>
          <w:sz w:val="20"/>
          <w:szCs w:val="20"/>
        </w:rPr>
      </w:pPr>
    </w:p>
    <w:p w:rsidR="00095506" w:rsidRPr="00C20D41" w:rsidRDefault="00095506" w:rsidP="00AC1B81">
      <w:pPr>
        <w:pStyle w:val="ListParagraph"/>
        <w:numPr>
          <w:ilvl w:val="0"/>
          <w:numId w:val="4"/>
        </w:numPr>
        <w:spacing w:after="0"/>
        <w:rPr>
          <w:rFonts w:ascii="Arial" w:hAnsi="Arial" w:cs="Arial"/>
          <w:sz w:val="20"/>
          <w:szCs w:val="20"/>
        </w:rPr>
      </w:pPr>
      <w:r w:rsidRPr="00C20D41">
        <w:rPr>
          <w:rFonts w:ascii="Arial" w:hAnsi="Arial" w:cs="Arial"/>
          <w:sz w:val="20"/>
          <w:szCs w:val="20"/>
        </w:rPr>
        <w:t>What meals will I be served?</w:t>
      </w:r>
    </w:p>
    <w:p w:rsidR="00095506" w:rsidRPr="00C20D41" w:rsidRDefault="00095506" w:rsidP="00AC1B81">
      <w:pPr>
        <w:spacing w:after="0"/>
        <w:rPr>
          <w:rFonts w:ascii="Arial" w:hAnsi="Arial" w:cs="Arial"/>
          <w:sz w:val="20"/>
          <w:szCs w:val="20"/>
        </w:rPr>
      </w:pPr>
      <w:r w:rsidRPr="00C20D41">
        <w:rPr>
          <w:rFonts w:ascii="Arial" w:hAnsi="Arial" w:cs="Arial"/>
          <w:sz w:val="20"/>
          <w:szCs w:val="20"/>
        </w:rPr>
        <w:t xml:space="preserve">For short-haul flights, all aircraft have a selection of snacks and refreshments. For long-haul flights, full meals are served according to your requests. </w:t>
      </w:r>
    </w:p>
    <w:p w:rsidR="00095506" w:rsidRPr="00C20D41" w:rsidRDefault="00095506" w:rsidP="00AC1B81">
      <w:pPr>
        <w:spacing w:after="0"/>
        <w:rPr>
          <w:rFonts w:ascii="Arial" w:hAnsi="Arial" w:cs="Arial"/>
          <w:sz w:val="20"/>
          <w:szCs w:val="20"/>
        </w:rPr>
      </w:pPr>
    </w:p>
    <w:p w:rsidR="00095506" w:rsidRPr="00C20D41" w:rsidRDefault="00095506" w:rsidP="00AC1B81">
      <w:pPr>
        <w:spacing w:after="0"/>
        <w:rPr>
          <w:rFonts w:ascii="Arial" w:hAnsi="Arial" w:cs="Arial"/>
          <w:sz w:val="20"/>
          <w:szCs w:val="20"/>
        </w:rPr>
      </w:pPr>
      <w:r w:rsidRPr="00C20D41">
        <w:rPr>
          <w:rFonts w:ascii="Arial" w:hAnsi="Arial" w:cs="Arial"/>
          <w:sz w:val="20"/>
          <w:szCs w:val="20"/>
        </w:rPr>
        <w:t xml:space="preserve">Upon demand, we can provide several-course gourmet meals with wines or other beverages to match based on your preferences at an additional cost to the trip. </w:t>
      </w:r>
    </w:p>
    <w:p w:rsidR="00095506" w:rsidRPr="00C20D41" w:rsidRDefault="00095506" w:rsidP="00AC1B81">
      <w:pPr>
        <w:spacing w:after="0"/>
        <w:rPr>
          <w:rFonts w:ascii="Arial" w:hAnsi="Arial" w:cs="Arial"/>
          <w:sz w:val="20"/>
          <w:szCs w:val="20"/>
        </w:rPr>
      </w:pPr>
    </w:p>
    <w:p w:rsidR="00095506" w:rsidRPr="00C20D41" w:rsidRDefault="00095506" w:rsidP="00AC1B81">
      <w:pPr>
        <w:pStyle w:val="ListParagraph"/>
        <w:numPr>
          <w:ilvl w:val="0"/>
          <w:numId w:val="4"/>
        </w:numPr>
        <w:spacing w:after="0"/>
        <w:rPr>
          <w:rFonts w:ascii="Arial" w:hAnsi="Arial" w:cs="Arial"/>
          <w:sz w:val="20"/>
          <w:szCs w:val="20"/>
        </w:rPr>
      </w:pPr>
      <w:r w:rsidRPr="00C20D41">
        <w:rPr>
          <w:rFonts w:ascii="Arial" w:hAnsi="Arial" w:cs="Arial"/>
          <w:sz w:val="20"/>
          <w:szCs w:val="20"/>
        </w:rPr>
        <w:t>Is there a flight attendant on board?</w:t>
      </w:r>
    </w:p>
    <w:p w:rsidR="00095506" w:rsidRPr="00C20D41" w:rsidRDefault="00095506" w:rsidP="00AC1B81">
      <w:pPr>
        <w:spacing w:after="0"/>
        <w:rPr>
          <w:rFonts w:ascii="Arial" w:hAnsi="Arial" w:cs="Arial"/>
          <w:sz w:val="20"/>
          <w:szCs w:val="20"/>
        </w:rPr>
      </w:pPr>
      <w:r w:rsidRPr="00C20D41">
        <w:rPr>
          <w:rFonts w:ascii="Arial" w:hAnsi="Arial" w:cs="Arial"/>
          <w:sz w:val="20"/>
          <w:szCs w:val="20"/>
        </w:rPr>
        <w:t xml:space="preserve">Usually not for light and mid-sized aircraft, although one can be made available upon request. For heavy aircraft, we can make a recommendation as to whether one is advisable or not. The final choice is yours.  </w:t>
      </w:r>
    </w:p>
    <w:p w:rsidR="00095506" w:rsidRPr="00C20D41" w:rsidRDefault="00095506" w:rsidP="00AC1B81">
      <w:pPr>
        <w:spacing w:after="0"/>
        <w:rPr>
          <w:rFonts w:ascii="Arial" w:hAnsi="Arial" w:cs="Arial"/>
          <w:sz w:val="20"/>
          <w:szCs w:val="20"/>
        </w:rPr>
      </w:pPr>
    </w:p>
    <w:p w:rsidR="00095506" w:rsidRPr="00C20D41" w:rsidRDefault="00095506" w:rsidP="00AC1B81">
      <w:pPr>
        <w:pStyle w:val="ListParagraph"/>
        <w:numPr>
          <w:ilvl w:val="0"/>
          <w:numId w:val="4"/>
        </w:numPr>
        <w:spacing w:after="0"/>
        <w:rPr>
          <w:rFonts w:ascii="Arial" w:hAnsi="Arial" w:cs="Arial"/>
          <w:sz w:val="20"/>
          <w:szCs w:val="20"/>
        </w:rPr>
      </w:pPr>
      <w:r w:rsidRPr="00C20D41">
        <w:rPr>
          <w:rFonts w:ascii="Arial" w:hAnsi="Arial" w:cs="Arial"/>
          <w:sz w:val="20"/>
          <w:szCs w:val="20"/>
        </w:rPr>
        <w:t xml:space="preserve">Do one or two pilots fly the aircraft? </w:t>
      </w:r>
    </w:p>
    <w:p w:rsidR="00095506" w:rsidRPr="00C20D41" w:rsidRDefault="00095506" w:rsidP="00AC1B81">
      <w:pPr>
        <w:spacing w:after="0"/>
        <w:rPr>
          <w:rFonts w:ascii="Arial" w:hAnsi="Arial" w:cs="Arial"/>
          <w:sz w:val="20"/>
          <w:szCs w:val="20"/>
        </w:rPr>
      </w:pPr>
      <w:r w:rsidRPr="00C20D41">
        <w:rPr>
          <w:rFonts w:ascii="Arial" w:hAnsi="Arial" w:cs="Arial"/>
          <w:sz w:val="20"/>
          <w:szCs w:val="20"/>
        </w:rPr>
        <w:t xml:space="preserve">Always two. For heavy jets on long-haul flights, a second crew is made available when necessary. </w:t>
      </w:r>
    </w:p>
    <w:p w:rsidR="00095506" w:rsidRPr="00C20D41" w:rsidRDefault="00095506" w:rsidP="00AC1B81">
      <w:pPr>
        <w:spacing w:after="0"/>
        <w:rPr>
          <w:rFonts w:ascii="Arial" w:hAnsi="Arial" w:cs="Arial"/>
          <w:sz w:val="20"/>
          <w:szCs w:val="20"/>
        </w:rPr>
      </w:pPr>
    </w:p>
    <w:p w:rsidR="00095506" w:rsidRPr="00C20D41" w:rsidRDefault="00095506" w:rsidP="00AC1B81">
      <w:pPr>
        <w:pStyle w:val="ListParagraph"/>
        <w:numPr>
          <w:ilvl w:val="0"/>
          <w:numId w:val="4"/>
        </w:numPr>
        <w:spacing w:after="0"/>
        <w:rPr>
          <w:rFonts w:ascii="Arial" w:hAnsi="Arial" w:cs="Arial"/>
          <w:sz w:val="20"/>
          <w:szCs w:val="20"/>
        </w:rPr>
      </w:pPr>
      <w:r w:rsidRPr="00C20D41">
        <w:rPr>
          <w:rFonts w:ascii="Arial" w:hAnsi="Arial" w:cs="Arial"/>
          <w:sz w:val="20"/>
          <w:szCs w:val="20"/>
        </w:rPr>
        <w:t xml:space="preserve">Are there lavatories on board? </w:t>
      </w:r>
    </w:p>
    <w:p w:rsidR="00095506" w:rsidRPr="00C20D41" w:rsidRDefault="00095506" w:rsidP="00AC1B81">
      <w:pPr>
        <w:spacing w:after="0"/>
        <w:rPr>
          <w:rFonts w:ascii="Arial" w:hAnsi="Arial" w:cs="Arial"/>
          <w:sz w:val="20"/>
          <w:szCs w:val="20"/>
        </w:rPr>
      </w:pPr>
      <w:r w:rsidRPr="00C20D41">
        <w:rPr>
          <w:rFonts w:ascii="Arial" w:hAnsi="Arial" w:cs="Arial"/>
          <w:sz w:val="20"/>
          <w:szCs w:val="20"/>
        </w:rPr>
        <w:t>Yes, unless otherwise specified when you receive our quote.</w:t>
      </w:r>
    </w:p>
    <w:p w:rsidR="00095506" w:rsidRPr="00C20D41" w:rsidRDefault="00095506" w:rsidP="00AC1B81">
      <w:pPr>
        <w:spacing w:after="0"/>
        <w:rPr>
          <w:rFonts w:ascii="Arial" w:hAnsi="Arial" w:cs="Arial"/>
          <w:sz w:val="20"/>
          <w:szCs w:val="20"/>
        </w:rPr>
      </w:pPr>
    </w:p>
    <w:p w:rsidR="00095506" w:rsidRPr="00C20D41" w:rsidRDefault="00095506" w:rsidP="00AC1B81">
      <w:pPr>
        <w:pStyle w:val="ListParagraph"/>
        <w:numPr>
          <w:ilvl w:val="0"/>
          <w:numId w:val="4"/>
        </w:numPr>
        <w:spacing w:after="0"/>
        <w:rPr>
          <w:rFonts w:ascii="Arial" w:hAnsi="Arial" w:cs="Arial"/>
          <w:sz w:val="20"/>
          <w:szCs w:val="20"/>
        </w:rPr>
      </w:pPr>
      <w:r w:rsidRPr="00C20D41">
        <w:rPr>
          <w:rFonts w:ascii="Arial" w:hAnsi="Arial" w:cs="Arial"/>
          <w:sz w:val="20"/>
          <w:szCs w:val="20"/>
        </w:rPr>
        <w:t xml:space="preserve">What are the standard and pet polices on board? </w:t>
      </w:r>
    </w:p>
    <w:p w:rsidR="00095506" w:rsidRPr="00C20D41" w:rsidRDefault="00095506" w:rsidP="00AC1B81">
      <w:pPr>
        <w:spacing w:after="0"/>
        <w:rPr>
          <w:rFonts w:ascii="Arial" w:hAnsi="Arial" w:cs="Arial"/>
          <w:sz w:val="20"/>
          <w:szCs w:val="20"/>
        </w:rPr>
      </w:pPr>
      <w:r w:rsidRPr="00C20D41">
        <w:rPr>
          <w:rFonts w:ascii="Arial" w:hAnsi="Arial" w:cs="Arial"/>
          <w:sz w:val="20"/>
          <w:szCs w:val="20"/>
        </w:rPr>
        <w:t xml:space="preserve">They are different on every aircraft because they are based on each owner’s preferences. If you are planning to smoke or carry a pet on board, we ask that you notify us when requesting the flight so that we can identify a suitable aircraft for you. </w:t>
      </w:r>
    </w:p>
    <w:p w:rsidR="00095506" w:rsidRPr="00C20D41" w:rsidRDefault="00095506" w:rsidP="00AC1B81">
      <w:pPr>
        <w:spacing w:after="0"/>
        <w:rPr>
          <w:rFonts w:ascii="Arial" w:hAnsi="Arial" w:cs="Arial"/>
          <w:sz w:val="20"/>
          <w:szCs w:val="20"/>
        </w:rPr>
      </w:pPr>
    </w:p>
    <w:p w:rsidR="00095506" w:rsidRPr="00C20D41" w:rsidRDefault="00095506" w:rsidP="00AC1B81">
      <w:pPr>
        <w:pStyle w:val="ListParagraph"/>
        <w:numPr>
          <w:ilvl w:val="0"/>
          <w:numId w:val="4"/>
        </w:numPr>
        <w:spacing w:after="0"/>
        <w:rPr>
          <w:rFonts w:ascii="Arial" w:hAnsi="Arial" w:cs="Arial"/>
          <w:sz w:val="20"/>
          <w:szCs w:val="20"/>
        </w:rPr>
      </w:pPr>
      <w:r w:rsidRPr="00C20D41">
        <w:rPr>
          <w:rFonts w:ascii="Arial" w:hAnsi="Arial" w:cs="Arial"/>
          <w:sz w:val="20"/>
          <w:szCs w:val="20"/>
        </w:rPr>
        <w:t xml:space="preserve">What happens when arrive at my destination? </w:t>
      </w:r>
    </w:p>
    <w:p w:rsidR="00095506" w:rsidRPr="00C20D41" w:rsidRDefault="00095506" w:rsidP="00AC1B81">
      <w:pPr>
        <w:spacing w:after="0"/>
        <w:rPr>
          <w:rFonts w:ascii="Arial" w:hAnsi="Arial" w:cs="Arial"/>
          <w:sz w:val="20"/>
          <w:szCs w:val="20"/>
        </w:rPr>
      </w:pPr>
      <w:r w:rsidRPr="00C20D41">
        <w:rPr>
          <w:rFonts w:ascii="Arial" w:hAnsi="Arial" w:cs="Arial"/>
          <w:sz w:val="20"/>
          <w:szCs w:val="20"/>
        </w:rPr>
        <w:t xml:space="preserve">You are met by the ground personnel and escorted inside the terminal (FBO) where your luggage will be delivered without wait. If you have asked us to arrange for car service, your vehicle will be waiting for you. </w:t>
      </w:r>
    </w:p>
    <w:p w:rsidR="00095506" w:rsidRPr="00C20D41" w:rsidRDefault="00095506" w:rsidP="00AC1B81">
      <w:pPr>
        <w:spacing w:after="0"/>
        <w:rPr>
          <w:rFonts w:ascii="Arial" w:hAnsi="Arial" w:cs="Arial"/>
          <w:sz w:val="20"/>
          <w:szCs w:val="20"/>
        </w:rPr>
      </w:pPr>
    </w:p>
    <w:p w:rsidR="00095506" w:rsidRPr="00C20D41" w:rsidRDefault="00095506" w:rsidP="00502A3D">
      <w:pPr>
        <w:spacing w:after="0"/>
        <w:rPr>
          <w:rFonts w:ascii="Arial" w:hAnsi="Arial" w:cs="Arial"/>
          <w:b/>
          <w:sz w:val="20"/>
          <w:szCs w:val="20"/>
        </w:rPr>
      </w:pPr>
    </w:p>
    <w:p w:rsidR="00095506" w:rsidRPr="00C20D41" w:rsidRDefault="00095506" w:rsidP="00502A3D">
      <w:pPr>
        <w:spacing w:after="0"/>
        <w:rPr>
          <w:rFonts w:ascii="Arial" w:hAnsi="Arial" w:cs="Arial"/>
          <w:b/>
          <w:sz w:val="20"/>
          <w:szCs w:val="20"/>
          <w:highlight w:val="lightGray"/>
        </w:rPr>
      </w:pPr>
      <w:r w:rsidRPr="00C20D41">
        <w:rPr>
          <w:rFonts w:ascii="Arial" w:hAnsi="Arial" w:cs="Arial"/>
          <w:b/>
          <w:sz w:val="20"/>
          <w:szCs w:val="20"/>
          <w:highlight w:val="lightGray"/>
        </w:rPr>
        <w:t>FLEET</w:t>
      </w:r>
    </w:p>
    <w:p w:rsidR="00095506" w:rsidRPr="00C20D41" w:rsidRDefault="00095506" w:rsidP="00502A3D">
      <w:pPr>
        <w:spacing w:after="0"/>
        <w:rPr>
          <w:rFonts w:ascii="Arial" w:hAnsi="Arial" w:cs="Arial"/>
          <w:b/>
          <w:sz w:val="20"/>
          <w:szCs w:val="20"/>
        </w:rPr>
      </w:pPr>
    </w:p>
    <w:p w:rsidR="00095506" w:rsidRPr="00C20D41" w:rsidRDefault="00095506" w:rsidP="002E5443">
      <w:pPr>
        <w:spacing w:after="0"/>
        <w:rPr>
          <w:rFonts w:ascii="Arial" w:hAnsi="Arial" w:cs="Arial"/>
          <w:sz w:val="20"/>
          <w:szCs w:val="20"/>
        </w:rPr>
      </w:pPr>
      <w:r w:rsidRPr="00C20D41">
        <w:rPr>
          <w:rFonts w:ascii="Arial" w:hAnsi="Arial" w:cs="Arial"/>
          <w:sz w:val="20"/>
          <w:szCs w:val="20"/>
        </w:rPr>
        <w:t>Presidential Aviation owns and operates an exceptional fleet of 9 high-end private jet charter aircraft, including extraordinarily appointed late-model Gulfstream, Challenger, Citation, Hawker, Falcon and Learjet models. No matter your need, we have the perfect aircraft ready to fly your mission.</w:t>
      </w:r>
    </w:p>
    <w:p w:rsidR="00095506" w:rsidRPr="00C20D41" w:rsidRDefault="00095506" w:rsidP="002E5443">
      <w:pPr>
        <w:spacing w:after="0"/>
        <w:rPr>
          <w:rFonts w:ascii="Arial" w:hAnsi="Arial" w:cs="Arial"/>
          <w:sz w:val="20"/>
          <w:szCs w:val="20"/>
        </w:rPr>
      </w:pPr>
    </w:p>
    <w:p w:rsidR="00095506" w:rsidRPr="00C20D41" w:rsidRDefault="00095506" w:rsidP="002E5443">
      <w:pPr>
        <w:spacing w:after="0"/>
        <w:rPr>
          <w:rFonts w:ascii="Arial" w:hAnsi="Arial" w:cs="Arial"/>
          <w:sz w:val="20"/>
          <w:szCs w:val="20"/>
        </w:rPr>
      </w:pPr>
      <w:r w:rsidRPr="00C20D41">
        <w:rPr>
          <w:rFonts w:ascii="Arial" w:hAnsi="Arial" w:cs="Arial"/>
          <w:sz w:val="20"/>
          <w:szCs w:val="20"/>
        </w:rPr>
        <w:t>Our personal, VIP, celebrity, and corporate charter jet services for both domestic and international jet charter travel are strategically based in Fort Lauderdale, FL; New York, NY; Los Angeles, CA; Charlotte, SC; and Sheridan, WY.</w:t>
      </w:r>
    </w:p>
    <w:p w:rsidR="00095506" w:rsidRPr="00C20D41" w:rsidRDefault="00095506" w:rsidP="002E5443">
      <w:pPr>
        <w:spacing w:after="0"/>
        <w:rPr>
          <w:rFonts w:ascii="Arial" w:hAnsi="Arial" w:cs="Arial"/>
          <w:sz w:val="20"/>
          <w:szCs w:val="20"/>
        </w:rPr>
      </w:pPr>
    </w:p>
    <w:p w:rsidR="00095506" w:rsidRPr="00C20D41" w:rsidRDefault="00095506" w:rsidP="002E5443">
      <w:pPr>
        <w:spacing w:after="0"/>
        <w:rPr>
          <w:rFonts w:ascii="Arial" w:hAnsi="Arial" w:cs="Arial"/>
          <w:sz w:val="20"/>
          <w:szCs w:val="20"/>
        </w:rPr>
      </w:pPr>
      <w:r w:rsidRPr="00C20D41">
        <w:rPr>
          <w:rFonts w:ascii="Arial" w:hAnsi="Arial" w:cs="Arial"/>
          <w:sz w:val="20"/>
          <w:szCs w:val="20"/>
        </w:rPr>
        <w:t xml:space="preserve">In addition, we have cultivated strategic partnerships with a highly vetted network of preferred luxury private jet operators that share our uncompromising high work ethic, safety standards and penchant for premium-grade service.  Through these affiliations, our fleet of luxury private jets are accessible to partner clientele and, in kind, our clients can take full advantage of private charter flight service and aircraft options through these affiliates. This further assures private jet charter availability and minimizes the cost to charter a jet tied to repositioning expenses when our own personal and business charter jet aircraft are fulfilling flight plans for other passengers.  </w:t>
      </w:r>
    </w:p>
    <w:p w:rsidR="00095506" w:rsidRPr="00C20D41" w:rsidRDefault="00095506" w:rsidP="002E5443">
      <w:pPr>
        <w:spacing w:after="0"/>
        <w:rPr>
          <w:rFonts w:ascii="Arial" w:hAnsi="Arial" w:cs="Arial"/>
          <w:sz w:val="20"/>
          <w:szCs w:val="20"/>
        </w:rPr>
      </w:pPr>
    </w:p>
    <w:p w:rsidR="00095506" w:rsidRPr="00C20D41" w:rsidRDefault="00095506" w:rsidP="002E5443">
      <w:pPr>
        <w:spacing w:after="0"/>
        <w:rPr>
          <w:rFonts w:ascii="Arial" w:hAnsi="Arial" w:cs="Arial"/>
          <w:sz w:val="20"/>
          <w:szCs w:val="20"/>
        </w:rPr>
      </w:pPr>
      <w:r w:rsidRPr="00C20D41">
        <w:rPr>
          <w:rFonts w:ascii="Arial" w:hAnsi="Arial" w:cs="Arial"/>
          <w:sz w:val="20"/>
          <w:szCs w:val="20"/>
        </w:rPr>
        <w:t>No matter the aircraft of choice, rest assured that every personal and executive jet charter with Presidential Aviation will deliver a realm beyond first-class. As a leader in private and corporate charter jet aviation, intend to earn your trust, respect, and loyalty with a luxury private jet travel experience that is second to none.</w:t>
      </w:r>
    </w:p>
    <w:p w:rsidR="00095506" w:rsidRPr="00C20D41" w:rsidRDefault="00095506" w:rsidP="002E5443">
      <w:pPr>
        <w:spacing w:after="0"/>
        <w:rPr>
          <w:rFonts w:ascii="Arial" w:hAnsi="Arial" w:cs="Arial"/>
          <w:sz w:val="20"/>
          <w:szCs w:val="20"/>
        </w:rPr>
      </w:pPr>
    </w:p>
    <w:p w:rsidR="00095506" w:rsidRPr="00C20D41" w:rsidRDefault="00095506" w:rsidP="002E5443">
      <w:pPr>
        <w:spacing w:after="0"/>
        <w:rPr>
          <w:rFonts w:ascii="Arial" w:hAnsi="Arial" w:cs="Arial"/>
          <w:sz w:val="20"/>
          <w:szCs w:val="20"/>
        </w:rPr>
      </w:pPr>
      <w:r w:rsidRPr="00C20D41">
        <w:rPr>
          <w:rFonts w:ascii="Arial" w:hAnsi="Arial" w:cs="Arial"/>
          <w:sz w:val="20"/>
          <w:szCs w:val="20"/>
        </w:rPr>
        <w:t xml:space="preserve">Once on board any of our light, medium and heavy cabin private jet charter aircraft you will be immersed in an atmosphere that exudes comfort, </w:t>
      </w:r>
      <w:r w:rsidRPr="00C20D41">
        <w:rPr>
          <w:rFonts w:ascii="Arial" w:hAnsi="Arial" w:cs="Arial"/>
          <w:bCs/>
          <w:sz w:val="20"/>
          <w:szCs w:val="20"/>
        </w:rPr>
        <w:t xml:space="preserve">luxury and sophistication. From the sumptuous furnishings and masterful décor, to leading-edge entertainment and technology offerings, to gourmet fare and top-shelf spirits, your utter satisfaction is our primary goal - and we will stop at nothing to achieve it. </w:t>
      </w:r>
    </w:p>
    <w:p w:rsidR="00095506" w:rsidRPr="00C20D41" w:rsidRDefault="00095506" w:rsidP="00EE7850">
      <w:pPr>
        <w:spacing w:after="0"/>
        <w:rPr>
          <w:rFonts w:ascii="Arial" w:hAnsi="Arial" w:cs="Arial"/>
          <w:sz w:val="20"/>
          <w:szCs w:val="20"/>
        </w:rPr>
      </w:pPr>
    </w:p>
    <w:p w:rsidR="00095506" w:rsidRPr="00C20D41" w:rsidRDefault="00095506" w:rsidP="00EE7850">
      <w:pPr>
        <w:spacing w:after="0"/>
        <w:rPr>
          <w:rFonts w:ascii="Arial" w:hAnsi="Arial" w:cs="Arial"/>
          <w:sz w:val="20"/>
          <w:szCs w:val="20"/>
        </w:rPr>
      </w:pPr>
    </w:p>
    <w:p w:rsidR="00095506" w:rsidRPr="00C20D41" w:rsidRDefault="00095506" w:rsidP="00EE7850">
      <w:pPr>
        <w:spacing w:after="0"/>
        <w:rPr>
          <w:rFonts w:ascii="Arial" w:hAnsi="Arial" w:cs="Arial"/>
          <w:b/>
          <w:sz w:val="20"/>
          <w:szCs w:val="20"/>
          <w:highlight w:val="lightGray"/>
        </w:rPr>
      </w:pPr>
      <w:r w:rsidRPr="00C20D41">
        <w:rPr>
          <w:rFonts w:ascii="Arial" w:hAnsi="Arial" w:cs="Arial"/>
          <w:b/>
          <w:sz w:val="20"/>
          <w:szCs w:val="20"/>
          <w:highlight w:val="lightGray"/>
        </w:rPr>
        <w:t xml:space="preserve">AVIATION ADVISORY SERVICE </w:t>
      </w:r>
    </w:p>
    <w:p w:rsidR="00095506" w:rsidRPr="00C20D41" w:rsidRDefault="00095506" w:rsidP="00EE7850">
      <w:pPr>
        <w:spacing w:after="0"/>
        <w:rPr>
          <w:rFonts w:ascii="Arial" w:hAnsi="Arial" w:cs="Arial"/>
          <w:b/>
          <w:sz w:val="20"/>
          <w:szCs w:val="20"/>
        </w:rPr>
      </w:pPr>
    </w:p>
    <w:p w:rsidR="00095506" w:rsidRPr="00C20D41" w:rsidRDefault="00095506" w:rsidP="00F86D2D">
      <w:pPr>
        <w:spacing w:after="0"/>
        <w:rPr>
          <w:rFonts w:ascii="Arial" w:hAnsi="Arial" w:cs="Arial"/>
          <w:sz w:val="20"/>
          <w:szCs w:val="20"/>
        </w:rPr>
      </w:pPr>
      <w:r w:rsidRPr="00C20D41">
        <w:rPr>
          <w:rFonts w:ascii="Arial" w:hAnsi="Arial" w:cs="Arial"/>
          <w:sz w:val="20"/>
          <w:szCs w:val="20"/>
        </w:rPr>
        <w:t xml:space="preserve">Presidential Aviation is an established company that has been meeting the needs of luxury private charter jet passengers for well over a decade.  With an executive team that has a combined </w:t>
      </w:r>
      <w:r w:rsidRPr="00C20D41">
        <w:rPr>
          <w:rFonts w:ascii="Arial" w:hAnsi="Arial" w:cs="Arial"/>
          <w:sz w:val="20"/>
          <w:szCs w:val="20"/>
          <w:highlight w:val="yellow"/>
        </w:rPr>
        <w:t>X</w:t>
      </w:r>
      <w:r w:rsidRPr="00C20D41">
        <w:rPr>
          <w:rFonts w:ascii="Arial" w:hAnsi="Arial" w:cs="Arial"/>
          <w:sz w:val="20"/>
          <w:szCs w:val="20"/>
        </w:rPr>
        <w:t xml:space="preserve"> years of hands-on, front-line jet charter management industry experience, our consulting and advisory services are available for all matters relating to jet management and private aviation in general including, but not limited to, the following:</w:t>
      </w:r>
    </w:p>
    <w:p w:rsidR="00095506" w:rsidRPr="00C20D41" w:rsidRDefault="00095506" w:rsidP="00F86D2D">
      <w:pPr>
        <w:spacing w:after="0"/>
        <w:rPr>
          <w:rFonts w:ascii="Arial" w:hAnsi="Arial" w:cs="Arial"/>
          <w:sz w:val="20"/>
          <w:szCs w:val="20"/>
        </w:rPr>
      </w:pPr>
    </w:p>
    <w:p w:rsidR="00095506" w:rsidRPr="00C20D41" w:rsidRDefault="00095506" w:rsidP="00F86D2D">
      <w:pPr>
        <w:numPr>
          <w:ilvl w:val="0"/>
          <w:numId w:val="7"/>
        </w:numPr>
        <w:spacing w:after="0"/>
        <w:rPr>
          <w:rFonts w:ascii="Arial" w:hAnsi="Arial" w:cs="Arial"/>
          <w:sz w:val="20"/>
          <w:szCs w:val="20"/>
        </w:rPr>
      </w:pPr>
      <w:r w:rsidRPr="00C20D41">
        <w:rPr>
          <w:rFonts w:ascii="Arial" w:hAnsi="Arial" w:cs="Arial"/>
          <w:sz w:val="20"/>
          <w:szCs w:val="20"/>
        </w:rPr>
        <w:t>General consulting on corporate and business travel assessments</w:t>
      </w:r>
    </w:p>
    <w:p w:rsidR="00095506" w:rsidRPr="00C20D41" w:rsidRDefault="00095506" w:rsidP="00F86D2D">
      <w:pPr>
        <w:numPr>
          <w:ilvl w:val="0"/>
          <w:numId w:val="7"/>
        </w:numPr>
        <w:spacing w:after="0"/>
        <w:rPr>
          <w:rFonts w:ascii="Arial" w:hAnsi="Arial" w:cs="Arial"/>
          <w:sz w:val="20"/>
          <w:szCs w:val="20"/>
        </w:rPr>
      </w:pPr>
      <w:r w:rsidRPr="00C20D41">
        <w:rPr>
          <w:rFonts w:ascii="Arial" w:hAnsi="Arial" w:cs="Arial"/>
          <w:sz w:val="20"/>
          <w:szCs w:val="20"/>
        </w:rPr>
        <w:t>Advice on aircraft acquisition investments</w:t>
      </w:r>
    </w:p>
    <w:p w:rsidR="00095506" w:rsidRPr="00C20D41" w:rsidRDefault="00095506" w:rsidP="00F86D2D">
      <w:pPr>
        <w:numPr>
          <w:ilvl w:val="0"/>
          <w:numId w:val="7"/>
        </w:numPr>
        <w:spacing w:after="0"/>
        <w:rPr>
          <w:rFonts w:ascii="Arial" w:hAnsi="Arial" w:cs="Arial"/>
          <w:sz w:val="20"/>
          <w:szCs w:val="20"/>
        </w:rPr>
      </w:pPr>
      <w:r w:rsidRPr="00C20D41">
        <w:rPr>
          <w:rFonts w:ascii="Arial" w:hAnsi="Arial" w:cs="Arial"/>
          <w:sz w:val="20"/>
          <w:szCs w:val="20"/>
        </w:rPr>
        <w:t>Analysis of various marketplace programs including, but not limited to, full or fractional private aircraft ownership and jet cards</w:t>
      </w:r>
    </w:p>
    <w:p w:rsidR="00095506" w:rsidRPr="00C20D41" w:rsidRDefault="00095506" w:rsidP="00F86D2D">
      <w:pPr>
        <w:numPr>
          <w:ilvl w:val="0"/>
          <w:numId w:val="7"/>
        </w:numPr>
        <w:spacing w:after="0"/>
        <w:rPr>
          <w:rFonts w:ascii="Arial" w:hAnsi="Arial" w:cs="Arial"/>
          <w:sz w:val="20"/>
          <w:szCs w:val="20"/>
        </w:rPr>
      </w:pPr>
      <w:r w:rsidRPr="00C20D41">
        <w:rPr>
          <w:rFonts w:ascii="Arial" w:hAnsi="Arial" w:cs="Arial"/>
          <w:sz w:val="20"/>
          <w:szCs w:val="20"/>
        </w:rPr>
        <w:t>Development and management of jet and other aircraft charter management revenue opportunities</w:t>
      </w:r>
    </w:p>
    <w:p w:rsidR="00095506" w:rsidRPr="00C20D41" w:rsidRDefault="00095506" w:rsidP="00F86D2D">
      <w:pPr>
        <w:numPr>
          <w:ilvl w:val="0"/>
          <w:numId w:val="7"/>
        </w:numPr>
        <w:spacing w:after="0"/>
        <w:rPr>
          <w:rFonts w:ascii="Arial" w:hAnsi="Arial" w:cs="Arial"/>
          <w:sz w:val="20"/>
          <w:szCs w:val="20"/>
        </w:rPr>
      </w:pPr>
      <w:r w:rsidRPr="00C20D41">
        <w:rPr>
          <w:rFonts w:ascii="Arial" w:hAnsi="Arial" w:cs="Arial"/>
          <w:sz w:val="20"/>
          <w:szCs w:val="20"/>
        </w:rPr>
        <w:t>Operating and administrative cost estimates and financial plans</w:t>
      </w:r>
    </w:p>
    <w:p w:rsidR="00095506" w:rsidRPr="00C20D41" w:rsidRDefault="00095506" w:rsidP="00F86D2D">
      <w:pPr>
        <w:numPr>
          <w:ilvl w:val="0"/>
          <w:numId w:val="7"/>
        </w:numPr>
        <w:spacing w:after="0"/>
        <w:rPr>
          <w:rFonts w:ascii="Arial" w:hAnsi="Arial" w:cs="Arial"/>
          <w:sz w:val="20"/>
          <w:szCs w:val="20"/>
        </w:rPr>
      </w:pPr>
      <w:r w:rsidRPr="00C20D41">
        <w:rPr>
          <w:rFonts w:ascii="Arial" w:hAnsi="Arial" w:cs="Arial"/>
          <w:sz w:val="20"/>
          <w:szCs w:val="20"/>
        </w:rPr>
        <w:t>Aircraft management service needs assessment</w:t>
      </w:r>
    </w:p>
    <w:p w:rsidR="00095506" w:rsidRPr="00C20D41" w:rsidRDefault="00095506" w:rsidP="00F86D2D">
      <w:pPr>
        <w:numPr>
          <w:ilvl w:val="0"/>
          <w:numId w:val="7"/>
        </w:numPr>
        <w:spacing w:after="0"/>
        <w:rPr>
          <w:rFonts w:ascii="Arial" w:hAnsi="Arial" w:cs="Arial"/>
          <w:sz w:val="20"/>
          <w:szCs w:val="20"/>
        </w:rPr>
      </w:pPr>
      <w:r w:rsidRPr="00C20D41">
        <w:rPr>
          <w:rFonts w:ascii="Arial" w:hAnsi="Arial" w:cs="Arial"/>
          <w:sz w:val="20"/>
          <w:szCs w:val="20"/>
        </w:rPr>
        <w:t>Qualification and supervision of maintenance personnel</w:t>
      </w:r>
    </w:p>
    <w:p w:rsidR="00095506" w:rsidRPr="00C20D41" w:rsidRDefault="00095506" w:rsidP="00F86D2D">
      <w:pPr>
        <w:numPr>
          <w:ilvl w:val="0"/>
          <w:numId w:val="7"/>
        </w:numPr>
        <w:spacing w:after="0"/>
        <w:rPr>
          <w:rFonts w:ascii="Arial" w:hAnsi="Arial" w:cs="Arial"/>
          <w:sz w:val="20"/>
          <w:szCs w:val="20"/>
        </w:rPr>
      </w:pPr>
      <w:r w:rsidRPr="00C20D41">
        <w:rPr>
          <w:rFonts w:ascii="Arial" w:hAnsi="Arial" w:cs="Arial"/>
          <w:sz w:val="20"/>
          <w:szCs w:val="20"/>
        </w:rPr>
        <w:t>Pilot and staff recruitment, qualification and training</w:t>
      </w:r>
    </w:p>
    <w:p w:rsidR="00095506" w:rsidRPr="00C20D41" w:rsidRDefault="00095506" w:rsidP="00F86D2D">
      <w:pPr>
        <w:numPr>
          <w:ilvl w:val="0"/>
          <w:numId w:val="7"/>
        </w:numPr>
        <w:spacing w:after="0"/>
        <w:rPr>
          <w:rFonts w:ascii="Arial" w:hAnsi="Arial" w:cs="Arial"/>
          <w:sz w:val="20"/>
          <w:szCs w:val="20"/>
        </w:rPr>
      </w:pPr>
      <w:r w:rsidRPr="00C20D41">
        <w:rPr>
          <w:rFonts w:ascii="Arial" w:hAnsi="Arial" w:cs="Arial"/>
          <w:sz w:val="20"/>
          <w:szCs w:val="20"/>
        </w:rPr>
        <w:t>Aircraft and crew scheduling and readiness</w:t>
      </w:r>
    </w:p>
    <w:p w:rsidR="00095506" w:rsidRPr="00C20D41" w:rsidRDefault="00095506" w:rsidP="00F86D2D">
      <w:pPr>
        <w:numPr>
          <w:ilvl w:val="0"/>
          <w:numId w:val="7"/>
        </w:numPr>
        <w:spacing w:after="0"/>
        <w:rPr>
          <w:rFonts w:ascii="Arial" w:hAnsi="Arial" w:cs="Arial"/>
          <w:sz w:val="20"/>
          <w:szCs w:val="20"/>
        </w:rPr>
      </w:pPr>
      <w:r w:rsidRPr="00C20D41">
        <w:rPr>
          <w:rFonts w:ascii="Arial" w:hAnsi="Arial" w:cs="Arial"/>
          <w:sz w:val="20"/>
          <w:szCs w:val="20"/>
        </w:rPr>
        <w:t>Cabin design and technology refurbishment, upgrades and retrofits</w:t>
      </w:r>
    </w:p>
    <w:p w:rsidR="00095506" w:rsidRPr="00C20D41" w:rsidRDefault="00095506" w:rsidP="00F86D2D">
      <w:pPr>
        <w:numPr>
          <w:ilvl w:val="0"/>
          <w:numId w:val="7"/>
        </w:numPr>
        <w:spacing w:after="0"/>
        <w:rPr>
          <w:rFonts w:ascii="Arial" w:hAnsi="Arial" w:cs="Arial"/>
          <w:sz w:val="20"/>
          <w:szCs w:val="20"/>
        </w:rPr>
      </w:pPr>
      <w:r w:rsidRPr="00C20D41">
        <w:rPr>
          <w:rFonts w:ascii="Arial" w:hAnsi="Arial" w:cs="Arial"/>
          <w:sz w:val="20"/>
          <w:szCs w:val="20"/>
        </w:rPr>
        <w:t>Maintenance planning</w:t>
      </w:r>
    </w:p>
    <w:p w:rsidR="00095506" w:rsidRPr="00C20D41" w:rsidRDefault="00095506" w:rsidP="00F86D2D">
      <w:pPr>
        <w:numPr>
          <w:ilvl w:val="0"/>
          <w:numId w:val="7"/>
        </w:numPr>
        <w:spacing w:after="0"/>
        <w:rPr>
          <w:rFonts w:ascii="Arial" w:hAnsi="Arial" w:cs="Arial"/>
          <w:sz w:val="20"/>
          <w:szCs w:val="20"/>
        </w:rPr>
      </w:pPr>
      <w:r w:rsidRPr="00C20D41">
        <w:rPr>
          <w:rFonts w:ascii="Arial" w:hAnsi="Arial" w:cs="Arial"/>
          <w:sz w:val="20"/>
          <w:szCs w:val="20"/>
        </w:rPr>
        <w:t xml:space="preserve">Record keeping for maintenance and accounting </w:t>
      </w:r>
    </w:p>
    <w:p w:rsidR="00095506" w:rsidRPr="00C20D41" w:rsidRDefault="00095506" w:rsidP="00F86D2D">
      <w:pPr>
        <w:numPr>
          <w:ilvl w:val="0"/>
          <w:numId w:val="7"/>
        </w:numPr>
        <w:spacing w:after="0"/>
        <w:rPr>
          <w:rFonts w:ascii="Arial" w:hAnsi="Arial" w:cs="Arial"/>
          <w:sz w:val="20"/>
          <w:szCs w:val="20"/>
        </w:rPr>
      </w:pPr>
      <w:r w:rsidRPr="00C20D41">
        <w:rPr>
          <w:rFonts w:ascii="Arial" w:hAnsi="Arial" w:cs="Arial"/>
          <w:sz w:val="20"/>
          <w:szCs w:val="20"/>
        </w:rPr>
        <w:t xml:space="preserve">Current and anticipated industry trends </w:t>
      </w:r>
    </w:p>
    <w:p w:rsidR="00095506" w:rsidRPr="00C20D41" w:rsidRDefault="00095506" w:rsidP="00F86D2D">
      <w:pPr>
        <w:numPr>
          <w:ilvl w:val="0"/>
          <w:numId w:val="7"/>
        </w:numPr>
        <w:spacing w:after="0"/>
        <w:rPr>
          <w:rFonts w:ascii="Arial" w:hAnsi="Arial" w:cs="Arial"/>
          <w:sz w:val="20"/>
          <w:szCs w:val="20"/>
        </w:rPr>
      </w:pPr>
      <w:r w:rsidRPr="00C20D41">
        <w:rPr>
          <w:rFonts w:ascii="Arial" w:hAnsi="Arial" w:cs="Arial"/>
          <w:sz w:val="20"/>
          <w:szCs w:val="20"/>
        </w:rPr>
        <w:t>Future needs analysis</w:t>
      </w:r>
    </w:p>
    <w:p w:rsidR="00095506" w:rsidRPr="00C20D41" w:rsidRDefault="00095506" w:rsidP="00F86D2D">
      <w:pPr>
        <w:spacing w:after="0"/>
        <w:rPr>
          <w:rFonts w:ascii="Arial" w:hAnsi="Arial" w:cs="Arial"/>
          <w:sz w:val="20"/>
          <w:szCs w:val="20"/>
        </w:rPr>
      </w:pPr>
    </w:p>
    <w:p w:rsidR="00095506" w:rsidRPr="00C20D41" w:rsidRDefault="00095506" w:rsidP="00F86D2D">
      <w:pPr>
        <w:spacing w:after="0"/>
        <w:rPr>
          <w:rFonts w:ascii="Arial" w:hAnsi="Arial" w:cs="Arial"/>
          <w:sz w:val="20"/>
          <w:szCs w:val="20"/>
        </w:rPr>
      </w:pPr>
      <w:r w:rsidRPr="00C20D41">
        <w:rPr>
          <w:rFonts w:ascii="Arial" w:hAnsi="Arial" w:cs="Arial"/>
          <w:sz w:val="20"/>
          <w:szCs w:val="20"/>
        </w:rPr>
        <w:t>With Presidential Aviation, private aircraft owners benefit from objective advisory services that take the guesswork out of critical decisions - those related to aircraft management services and other - making aircraft ownership an enjoyable and profitable venture.</w:t>
      </w:r>
    </w:p>
    <w:p w:rsidR="00095506" w:rsidRPr="00C20D41" w:rsidRDefault="00095506" w:rsidP="00EE7850">
      <w:pPr>
        <w:spacing w:after="0"/>
        <w:rPr>
          <w:rFonts w:ascii="Arial" w:hAnsi="Arial" w:cs="Arial"/>
          <w:sz w:val="20"/>
          <w:szCs w:val="20"/>
        </w:rPr>
      </w:pPr>
    </w:p>
    <w:p w:rsidR="00095506" w:rsidRPr="00C20D41" w:rsidRDefault="00095506" w:rsidP="00EE7850">
      <w:pPr>
        <w:spacing w:after="0"/>
        <w:rPr>
          <w:rFonts w:ascii="Arial" w:hAnsi="Arial" w:cs="Arial"/>
          <w:sz w:val="20"/>
          <w:szCs w:val="20"/>
        </w:rPr>
      </w:pPr>
    </w:p>
    <w:p w:rsidR="00095506" w:rsidRPr="00C20D41" w:rsidRDefault="00095506" w:rsidP="00EE7850">
      <w:pPr>
        <w:spacing w:after="0"/>
        <w:rPr>
          <w:rFonts w:ascii="Arial" w:hAnsi="Arial" w:cs="Arial"/>
          <w:b/>
          <w:sz w:val="20"/>
          <w:szCs w:val="20"/>
          <w:highlight w:val="lightGray"/>
        </w:rPr>
      </w:pPr>
      <w:r w:rsidRPr="00C20D41">
        <w:rPr>
          <w:rFonts w:ascii="Arial" w:hAnsi="Arial" w:cs="Arial"/>
          <w:b/>
          <w:sz w:val="20"/>
          <w:szCs w:val="20"/>
          <w:highlight w:val="lightGray"/>
        </w:rPr>
        <w:t>TESTIMONIALS</w:t>
      </w:r>
    </w:p>
    <w:p w:rsidR="00095506" w:rsidRPr="00C20D41" w:rsidRDefault="00095506" w:rsidP="00EE7850">
      <w:pPr>
        <w:spacing w:after="0"/>
        <w:rPr>
          <w:rFonts w:ascii="Arial" w:hAnsi="Arial" w:cs="Arial"/>
          <w:b/>
          <w:sz w:val="20"/>
          <w:szCs w:val="20"/>
          <w:highlight w:val="lightGray"/>
        </w:rPr>
      </w:pPr>
    </w:p>
    <w:p w:rsidR="00095506" w:rsidRPr="00C20D41" w:rsidRDefault="00095506" w:rsidP="00EE7850">
      <w:pPr>
        <w:spacing w:after="0"/>
        <w:rPr>
          <w:rFonts w:ascii="Arial" w:hAnsi="Arial" w:cs="Arial"/>
          <w:b/>
          <w:sz w:val="20"/>
          <w:szCs w:val="20"/>
          <w:highlight w:val="lightGray"/>
        </w:rPr>
      </w:pPr>
    </w:p>
    <w:p w:rsidR="00095506" w:rsidRPr="00C20D41" w:rsidRDefault="00095506" w:rsidP="00EE7850">
      <w:pPr>
        <w:spacing w:after="0"/>
        <w:rPr>
          <w:rFonts w:ascii="Arial" w:hAnsi="Arial" w:cs="Arial"/>
          <w:b/>
          <w:sz w:val="20"/>
          <w:szCs w:val="20"/>
          <w:highlight w:val="lightGray"/>
        </w:rPr>
      </w:pPr>
      <w:r w:rsidRPr="00C20D41">
        <w:rPr>
          <w:rFonts w:ascii="Arial" w:hAnsi="Arial" w:cs="Arial"/>
          <w:b/>
          <w:sz w:val="20"/>
          <w:szCs w:val="20"/>
          <w:highlight w:val="lightGray"/>
        </w:rPr>
        <w:t>CONTACT US</w:t>
      </w:r>
    </w:p>
    <w:p w:rsidR="00095506" w:rsidRPr="00C20D41" w:rsidRDefault="00095506" w:rsidP="00EE7850">
      <w:pPr>
        <w:spacing w:after="0"/>
        <w:rPr>
          <w:rFonts w:ascii="Arial" w:hAnsi="Arial" w:cs="Arial"/>
          <w:b/>
          <w:sz w:val="20"/>
          <w:szCs w:val="20"/>
          <w:highlight w:val="lightGray"/>
        </w:rPr>
      </w:pPr>
    </w:p>
    <w:p w:rsidR="00095506" w:rsidRPr="00C20D41" w:rsidRDefault="00095506" w:rsidP="00EE7850">
      <w:pPr>
        <w:spacing w:after="0"/>
        <w:rPr>
          <w:rFonts w:ascii="Arial" w:hAnsi="Arial" w:cs="Arial"/>
          <w:b/>
          <w:sz w:val="20"/>
          <w:szCs w:val="20"/>
          <w:highlight w:val="lightGray"/>
        </w:rPr>
      </w:pPr>
    </w:p>
    <w:p w:rsidR="00095506" w:rsidRPr="00C20D41" w:rsidRDefault="00095506" w:rsidP="00EE7850">
      <w:pPr>
        <w:spacing w:after="0"/>
        <w:rPr>
          <w:rFonts w:ascii="Arial" w:hAnsi="Arial" w:cs="Arial"/>
          <w:b/>
          <w:sz w:val="20"/>
          <w:szCs w:val="20"/>
          <w:highlight w:val="lightGray"/>
        </w:rPr>
      </w:pPr>
      <w:r w:rsidRPr="00C20D41">
        <w:rPr>
          <w:rFonts w:ascii="Arial" w:hAnsi="Arial" w:cs="Arial"/>
          <w:b/>
          <w:sz w:val="20"/>
          <w:szCs w:val="20"/>
          <w:highlight w:val="lightGray"/>
        </w:rPr>
        <w:t>RESOURCES</w:t>
      </w:r>
    </w:p>
    <w:p w:rsidR="00095506" w:rsidRPr="00C20D41" w:rsidRDefault="00095506" w:rsidP="00EE7850">
      <w:pPr>
        <w:spacing w:after="0"/>
        <w:rPr>
          <w:rFonts w:ascii="Arial" w:hAnsi="Arial" w:cs="Arial"/>
          <w:b/>
          <w:sz w:val="20"/>
          <w:szCs w:val="20"/>
          <w:highlight w:val="lightGray"/>
        </w:rPr>
      </w:pPr>
    </w:p>
    <w:p w:rsidR="00095506" w:rsidRPr="00C20D41" w:rsidRDefault="00095506" w:rsidP="00EE7850">
      <w:pPr>
        <w:spacing w:after="0"/>
        <w:rPr>
          <w:rFonts w:ascii="Arial" w:hAnsi="Arial" w:cs="Arial"/>
          <w:b/>
          <w:sz w:val="20"/>
          <w:szCs w:val="20"/>
          <w:highlight w:val="lightGray"/>
        </w:rPr>
      </w:pPr>
      <w:r w:rsidRPr="00C20D41">
        <w:rPr>
          <w:rFonts w:ascii="Arial" w:hAnsi="Arial" w:cs="Arial"/>
          <w:b/>
          <w:sz w:val="20"/>
          <w:szCs w:val="20"/>
          <w:highlight w:val="lightGray"/>
        </w:rPr>
        <w:t>LEGAL</w:t>
      </w:r>
    </w:p>
    <w:p w:rsidR="00095506" w:rsidRPr="00C20D41" w:rsidRDefault="00095506" w:rsidP="00EE7850">
      <w:pPr>
        <w:spacing w:after="0"/>
        <w:rPr>
          <w:rFonts w:ascii="Arial" w:hAnsi="Arial" w:cs="Arial"/>
          <w:b/>
          <w:sz w:val="20"/>
          <w:szCs w:val="20"/>
          <w:highlight w:val="lightGray"/>
        </w:rPr>
      </w:pPr>
    </w:p>
    <w:p w:rsidR="00095506" w:rsidRPr="00C20D41" w:rsidRDefault="00095506" w:rsidP="00EE7850">
      <w:pPr>
        <w:spacing w:after="0"/>
        <w:rPr>
          <w:rFonts w:ascii="Arial" w:hAnsi="Arial" w:cs="Arial"/>
          <w:b/>
          <w:sz w:val="20"/>
          <w:szCs w:val="20"/>
          <w:highlight w:val="lightGray"/>
        </w:rPr>
      </w:pPr>
      <w:r w:rsidRPr="00C20D41">
        <w:rPr>
          <w:rFonts w:ascii="Arial" w:hAnsi="Arial" w:cs="Arial"/>
          <w:b/>
          <w:sz w:val="20"/>
          <w:szCs w:val="20"/>
          <w:highlight w:val="lightGray"/>
        </w:rPr>
        <w:t>SITEMAP</w:t>
      </w:r>
    </w:p>
    <w:p w:rsidR="00095506" w:rsidRPr="00C20D41" w:rsidRDefault="00095506" w:rsidP="00EE7850">
      <w:pPr>
        <w:spacing w:after="0"/>
        <w:rPr>
          <w:rFonts w:ascii="Arial" w:hAnsi="Arial" w:cs="Arial"/>
          <w:b/>
          <w:sz w:val="20"/>
          <w:szCs w:val="20"/>
          <w:highlight w:val="lightGray"/>
        </w:rPr>
      </w:pPr>
    </w:p>
    <w:p w:rsidR="00095506" w:rsidRPr="00C20D41" w:rsidRDefault="00095506" w:rsidP="00EE7850">
      <w:pPr>
        <w:spacing w:after="0"/>
        <w:rPr>
          <w:rFonts w:ascii="Arial" w:hAnsi="Arial" w:cs="Arial"/>
          <w:b/>
          <w:sz w:val="20"/>
          <w:szCs w:val="20"/>
          <w:highlight w:val="lightGray"/>
        </w:rPr>
      </w:pPr>
      <w:r w:rsidRPr="00C20D41">
        <w:rPr>
          <w:rFonts w:ascii="Arial" w:hAnsi="Arial" w:cs="Arial"/>
          <w:b/>
          <w:sz w:val="20"/>
          <w:szCs w:val="20"/>
          <w:highlight w:val="lightGray"/>
        </w:rPr>
        <w:t xml:space="preserve">BLOG (For future use) </w:t>
      </w:r>
    </w:p>
    <w:p w:rsidR="00095506" w:rsidRPr="00C20D41" w:rsidRDefault="00095506" w:rsidP="00EE7850">
      <w:pPr>
        <w:spacing w:after="0"/>
        <w:rPr>
          <w:rFonts w:ascii="Arial" w:hAnsi="Arial" w:cs="Arial"/>
          <w:sz w:val="20"/>
          <w:szCs w:val="20"/>
        </w:rPr>
      </w:pPr>
    </w:p>
    <w:p w:rsidR="00095506" w:rsidRPr="00C20D41" w:rsidRDefault="00095506" w:rsidP="00EE7850">
      <w:pPr>
        <w:spacing w:after="0"/>
        <w:rPr>
          <w:rFonts w:ascii="Arial" w:hAnsi="Arial" w:cs="Arial"/>
          <w:sz w:val="20"/>
          <w:szCs w:val="20"/>
        </w:rPr>
      </w:pPr>
    </w:p>
    <w:sectPr w:rsidR="00095506" w:rsidRPr="00C20D41" w:rsidSect="000B7A9C">
      <w:pgSz w:w="12240" w:h="15840"/>
      <w:pgMar w:top="1440" w:right="1800" w:bottom="1440" w:left="1800" w:header="720" w:footer="720" w:gutter="0"/>
      <w:cols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7" w:author="Merilee Kern" w:date="1983-10-05T13:22:00Z" w:initials="MK">
    <w:p w:rsidR="00095506" w:rsidRDefault="00095506">
      <w:pPr>
        <w:pStyle w:val="CommentText"/>
      </w:pPr>
      <w:r>
        <w:rPr>
          <w:rStyle w:val="CommentReference"/>
        </w:rPr>
        <w:annotationRef/>
      </w:r>
      <w:r>
        <w:t>Or “Flight” vs. “Fly”</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pitch w:val="variable"/>
    <w:sig w:usb0="20002A87" w:usb1="80000000" w:usb2="00000008" w:usb3="00000000" w:csb0="000001FF" w:csb1="00000000"/>
  </w:font>
  <w:font w:name="Lucida Grande">
    <w:altName w:val="Ari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F349A"/>
    <w:multiLevelType w:val="hybridMultilevel"/>
    <w:tmpl w:val="27D8D6CA"/>
    <w:lvl w:ilvl="0" w:tplc="EBE2C184">
      <w:start w:val="1"/>
      <w:numFmt w:val="bullet"/>
      <w:lvlText w:val=""/>
      <w:lvlJc w:val="left"/>
      <w:pPr>
        <w:tabs>
          <w:tab w:val="num" w:pos="144"/>
        </w:tabs>
        <w:ind w:left="144" w:hanging="144"/>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153D2A"/>
    <w:multiLevelType w:val="hybridMultilevel"/>
    <w:tmpl w:val="8B888AA6"/>
    <w:lvl w:ilvl="0" w:tplc="EBE2C184">
      <w:start w:val="1"/>
      <w:numFmt w:val="bullet"/>
      <w:lvlText w:val=""/>
      <w:lvlJc w:val="left"/>
      <w:pPr>
        <w:tabs>
          <w:tab w:val="num" w:pos="144"/>
        </w:tabs>
        <w:ind w:left="144" w:hanging="144"/>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457262"/>
    <w:multiLevelType w:val="hybridMultilevel"/>
    <w:tmpl w:val="B986D596"/>
    <w:lvl w:ilvl="0" w:tplc="EBE2C184">
      <w:start w:val="1"/>
      <w:numFmt w:val="bullet"/>
      <w:lvlText w:val=""/>
      <w:lvlJc w:val="left"/>
      <w:pPr>
        <w:tabs>
          <w:tab w:val="num" w:pos="144"/>
        </w:tabs>
        <w:ind w:left="144" w:hanging="144"/>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EE30D6"/>
    <w:multiLevelType w:val="multilevel"/>
    <w:tmpl w:val="62EC5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FAD64C2"/>
    <w:multiLevelType w:val="hybridMultilevel"/>
    <w:tmpl w:val="C85AE2B2"/>
    <w:lvl w:ilvl="0" w:tplc="EBE2C184">
      <w:start w:val="1"/>
      <w:numFmt w:val="bullet"/>
      <w:lvlText w:val=""/>
      <w:lvlJc w:val="left"/>
      <w:pPr>
        <w:tabs>
          <w:tab w:val="num" w:pos="144"/>
        </w:tabs>
        <w:ind w:left="144" w:hanging="144"/>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7BE61A8"/>
    <w:multiLevelType w:val="hybridMultilevel"/>
    <w:tmpl w:val="8EF6FCDC"/>
    <w:lvl w:ilvl="0" w:tplc="713A55B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57A519E"/>
    <w:multiLevelType w:val="hybridMultilevel"/>
    <w:tmpl w:val="C11E4858"/>
    <w:lvl w:ilvl="0" w:tplc="713A55B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C7C7B2F"/>
    <w:multiLevelType w:val="hybridMultilevel"/>
    <w:tmpl w:val="40B0F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7"/>
  </w:num>
  <w:num w:numId="6">
    <w:abstractNumId w:val="5"/>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6D0C"/>
    <w:rsid w:val="000057AF"/>
    <w:rsid w:val="000417E2"/>
    <w:rsid w:val="000506E1"/>
    <w:rsid w:val="000559BC"/>
    <w:rsid w:val="00095506"/>
    <w:rsid w:val="000B6636"/>
    <w:rsid w:val="000B7A9C"/>
    <w:rsid w:val="000C6791"/>
    <w:rsid w:val="00104636"/>
    <w:rsid w:val="00113BFB"/>
    <w:rsid w:val="00114DDB"/>
    <w:rsid w:val="00136A45"/>
    <w:rsid w:val="00156097"/>
    <w:rsid w:val="00156F21"/>
    <w:rsid w:val="00160200"/>
    <w:rsid w:val="00160D26"/>
    <w:rsid w:val="00173F5E"/>
    <w:rsid w:val="001758C8"/>
    <w:rsid w:val="00210D08"/>
    <w:rsid w:val="0024087F"/>
    <w:rsid w:val="00247A9B"/>
    <w:rsid w:val="00250872"/>
    <w:rsid w:val="002A3912"/>
    <w:rsid w:val="002B1981"/>
    <w:rsid w:val="002E2914"/>
    <w:rsid w:val="002E5443"/>
    <w:rsid w:val="0030107B"/>
    <w:rsid w:val="003128AE"/>
    <w:rsid w:val="00334AFF"/>
    <w:rsid w:val="003401DD"/>
    <w:rsid w:val="003615A3"/>
    <w:rsid w:val="00363D97"/>
    <w:rsid w:val="00371FA9"/>
    <w:rsid w:val="003832B6"/>
    <w:rsid w:val="003A5E45"/>
    <w:rsid w:val="003D65FE"/>
    <w:rsid w:val="003E1BAB"/>
    <w:rsid w:val="003F6138"/>
    <w:rsid w:val="004066AB"/>
    <w:rsid w:val="00415CED"/>
    <w:rsid w:val="00416E47"/>
    <w:rsid w:val="00443E92"/>
    <w:rsid w:val="00456C36"/>
    <w:rsid w:val="00466DA8"/>
    <w:rsid w:val="00470299"/>
    <w:rsid w:val="004D062C"/>
    <w:rsid w:val="004D590E"/>
    <w:rsid w:val="004F3492"/>
    <w:rsid w:val="00502A3D"/>
    <w:rsid w:val="00544776"/>
    <w:rsid w:val="005450D0"/>
    <w:rsid w:val="005500C7"/>
    <w:rsid w:val="005C22CD"/>
    <w:rsid w:val="005E1D63"/>
    <w:rsid w:val="00651A46"/>
    <w:rsid w:val="006853EF"/>
    <w:rsid w:val="006A159E"/>
    <w:rsid w:val="006C2312"/>
    <w:rsid w:val="006E6B4E"/>
    <w:rsid w:val="007252B6"/>
    <w:rsid w:val="00736058"/>
    <w:rsid w:val="00740FBD"/>
    <w:rsid w:val="00742F43"/>
    <w:rsid w:val="007651F9"/>
    <w:rsid w:val="007818A2"/>
    <w:rsid w:val="00816D0C"/>
    <w:rsid w:val="00827E52"/>
    <w:rsid w:val="008643A0"/>
    <w:rsid w:val="008D1005"/>
    <w:rsid w:val="008E01E0"/>
    <w:rsid w:val="008F5A78"/>
    <w:rsid w:val="00944F0D"/>
    <w:rsid w:val="00967ACE"/>
    <w:rsid w:val="009734C4"/>
    <w:rsid w:val="009B175C"/>
    <w:rsid w:val="00A30857"/>
    <w:rsid w:val="00A3270A"/>
    <w:rsid w:val="00A33A9E"/>
    <w:rsid w:val="00A474C9"/>
    <w:rsid w:val="00A57329"/>
    <w:rsid w:val="00A8664F"/>
    <w:rsid w:val="00AC1B81"/>
    <w:rsid w:val="00AE110C"/>
    <w:rsid w:val="00B01E24"/>
    <w:rsid w:val="00B32D0F"/>
    <w:rsid w:val="00B50D36"/>
    <w:rsid w:val="00B52B80"/>
    <w:rsid w:val="00B722B3"/>
    <w:rsid w:val="00BC45AF"/>
    <w:rsid w:val="00BD1789"/>
    <w:rsid w:val="00BF038E"/>
    <w:rsid w:val="00C20D41"/>
    <w:rsid w:val="00C27AD0"/>
    <w:rsid w:val="00C312AD"/>
    <w:rsid w:val="00C91EE3"/>
    <w:rsid w:val="00CA4913"/>
    <w:rsid w:val="00CD06C4"/>
    <w:rsid w:val="00CF7EBB"/>
    <w:rsid w:val="00D025E4"/>
    <w:rsid w:val="00D26318"/>
    <w:rsid w:val="00D327AA"/>
    <w:rsid w:val="00D475BB"/>
    <w:rsid w:val="00D9470C"/>
    <w:rsid w:val="00D95539"/>
    <w:rsid w:val="00DA0B4A"/>
    <w:rsid w:val="00E207FB"/>
    <w:rsid w:val="00E3129A"/>
    <w:rsid w:val="00E415D0"/>
    <w:rsid w:val="00E55047"/>
    <w:rsid w:val="00E727C5"/>
    <w:rsid w:val="00E812EB"/>
    <w:rsid w:val="00E85718"/>
    <w:rsid w:val="00EA1BCB"/>
    <w:rsid w:val="00EA5E2A"/>
    <w:rsid w:val="00EE7850"/>
    <w:rsid w:val="00EF4BD4"/>
    <w:rsid w:val="00F046BA"/>
    <w:rsid w:val="00F13CED"/>
    <w:rsid w:val="00F57AF3"/>
    <w:rsid w:val="00F86D2D"/>
    <w:rsid w:val="00FB6028"/>
    <w:rsid w:val="00FC24AB"/>
    <w:rsid w:val="00FD20BF"/>
    <w:rsid w:val="00FE0035"/>
    <w:rsid w:val="00FF17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1E0"/>
    <w:pPr>
      <w:spacing w:after="200"/>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F7EBB"/>
    <w:pPr>
      <w:ind w:left="720"/>
      <w:contextualSpacing/>
    </w:pPr>
  </w:style>
  <w:style w:type="character" w:styleId="Hyperlink">
    <w:name w:val="Hyperlink"/>
    <w:basedOn w:val="DefaultParagraphFont"/>
    <w:uiPriority w:val="99"/>
    <w:rsid w:val="006853EF"/>
    <w:rPr>
      <w:rFonts w:cs="Times New Roman"/>
      <w:color w:val="0000FF"/>
      <w:u w:val="single"/>
    </w:rPr>
  </w:style>
  <w:style w:type="paragraph" w:styleId="NormalWeb">
    <w:name w:val="Normal (Web)"/>
    <w:basedOn w:val="Normal"/>
    <w:uiPriority w:val="99"/>
    <w:rsid w:val="003A5E45"/>
    <w:pPr>
      <w:spacing w:beforeLines="1" w:afterLines="1"/>
    </w:pPr>
    <w:rPr>
      <w:rFonts w:ascii="Times" w:eastAsia="Times New Roman" w:hAnsi="Times"/>
      <w:sz w:val="20"/>
      <w:szCs w:val="20"/>
    </w:rPr>
  </w:style>
  <w:style w:type="paragraph" w:styleId="BalloonText">
    <w:name w:val="Balloon Text"/>
    <w:basedOn w:val="Normal"/>
    <w:link w:val="BalloonTextChar"/>
    <w:uiPriority w:val="99"/>
    <w:rsid w:val="009B175C"/>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locked/>
    <w:rsid w:val="009B175C"/>
    <w:rPr>
      <w:rFonts w:ascii="Lucida Grande" w:hAnsi="Lucida Grande" w:cs="Times New Roman"/>
      <w:sz w:val="18"/>
      <w:szCs w:val="18"/>
    </w:rPr>
  </w:style>
  <w:style w:type="paragraph" w:styleId="Header">
    <w:name w:val="header"/>
    <w:basedOn w:val="Normal"/>
    <w:link w:val="HeaderChar"/>
    <w:uiPriority w:val="99"/>
    <w:rsid w:val="00E207FB"/>
    <w:pPr>
      <w:tabs>
        <w:tab w:val="center" w:pos="4320"/>
        <w:tab w:val="right" w:pos="8640"/>
      </w:tabs>
      <w:spacing w:after="0"/>
    </w:pPr>
  </w:style>
  <w:style w:type="character" w:customStyle="1" w:styleId="HeaderChar">
    <w:name w:val="Header Char"/>
    <w:basedOn w:val="DefaultParagraphFont"/>
    <w:link w:val="Header"/>
    <w:uiPriority w:val="99"/>
    <w:locked/>
    <w:rsid w:val="00E207FB"/>
    <w:rPr>
      <w:rFonts w:cs="Times New Roman"/>
    </w:rPr>
  </w:style>
  <w:style w:type="paragraph" w:styleId="Footer">
    <w:name w:val="footer"/>
    <w:basedOn w:val="Normal"/>
    <w:link w:val="FooterChar"/>
    <w:uiPriority w:val="99"/>
    <w:rsid w:val="00E207FB"/>
    <w:pPr>
      <w:tabs>
        <w:tab w:val="center" w:pos="4320"/>
        <w:tab w:val="right" w:pos="8640"/>
      </w:tabs>
      <w:spacing w:after="0"/>
    </w:pPr>
  </w:style>
  <w:style w:type="character" w:customStyle="1" w:styleId="FooterChar">
    <w:name w:val="Footer Char"/>
    <w:basedOn w:val="DefaultParagraphFont"/>
    <w:link w:val="Footer"/>
    <w:uiPriority w:val="99"/>
    <w:locked/>
    <w:rsid w:val="00E207FB"/>
    <w:rPr>
      <w:rFonts w:cs="Times New Roman"/>
    </w:rPr>
  </w:style>
  <w:style w:type="character" w:styleId="CommentReference">
    <w:name w:val="annotation reference"/>
    <w:basedOn w:val="DefaultParagraphFont"/>
    <w:uiPriority w:val="99"/>
    <w:semiHidden/>
    <w:rsid w:val="00E55047"/>
    <w:rPr>
      <w:rFonts w:cs="Times New Roman"/>
      <w:sz w:val="16"/>
      <w:szCs w:val="16"/>
    </w:rPr>
  </w:style>
  <w:style w:type="paragraph" w:styleId="CommentText">
    <w:name w:val="annotation text"/>
    <w:basedOn w:val="Normal"/>
    <w:link w:val="CommentTextChar"/>
    <w:uiPriority w:val="99"/>
    <w:semiHidden/>
    <w:rsid w:val="00E55047"/>
    <w:rPr>
      <w:sz w:val="20"/>
      <w:szCs w:val="20"/>
    </w:rPr>
  </w:style>
  <w:style w:type="character" w:customStyle="1" w:styleId="CommentTextChar">
    <w:name w:val="Comment Text Char"/>
    <w:basedOn w:val="DefaultParagraphFont"/>
    <w:link w:val="CommentText"/>
    <w:uiPriority w:val="99"/>
    <w:semiHidden/>
    <w:locked/>
    <w:rsid w:val="00FF171F"/>
    <w:rPr>
      <w:rFonts w:cs="Times New Roman"/>
      <w:sz w:val="20"/>
      <w:szCs w:val="20"/>
    </w:rPr>
  </w:style>
  <w:style w:type="paragraph" w:styleId="CommentSubject">
    <w:name w:val="annotation subject"/>
    <w:basedOn w:val="CommentText"/>
    <w:next w:val="CommentText"/>
    <w:link w:val="CommentSubjectChar"/>
    <w:uiPriority w:val="99"/>
    <w:semiHidden/>
    <w:rsid w:val="00E55047"/>
    <w:rPr>
      <w:b/>
      <w:bCs/>
    </w:rPr>
  </w:style>
  <w:style w:type="character" w:customStyle="1" w:styleId="CommentSubjectChar">
    <w:name w:val="Comment Subject Char"/>
    <w:basedOn w:val="CommentTextChar"/>
    <w:link w:val="CommentSubject"/>
    <w:uiPriority w:val="99"/>
    <w:semiHidden/>
    <w:locked/>
    <w:rsid w:val="00FF171F"/>
    <w:rPr>
      <w:b/>
      <w:b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acsf.aer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csf.aer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i.ftlaud.fl.us/FXE/directions.htm" TargetMode="External"/><Relationship Id="rId11" Type="http://schemas.openxmlformats.org/officeDocument/2006/relationships/hyperlink" Target="http://www.faa.gov/licenses_certificates/airline_certification/" TargetMode="External"/><Relationship Id="rId5" Type="http://schemas.openxmlformats.org/officeDocument/2006/relationships/hyperlink" Target="mailto:jcata@presidential-aviation.com" TargetMode="External"/><Relationship Id="rId10" Type="http://schemas.openxmlformats.org/officeDocument/2006/relationships/hyperlink" Target="http://www.faa.gov/" TargetMode="External"/><Relationship Id="rId4" Type="http://schemas.openxmlformats.org/officeDocument/2006/relationships/webSettings" Target="webSetting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88</TotalTime>
  <Pages>14</Pages>
  <Words>5423</Words>
  <Characters>30915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Jordi Catà</dc:creator>
  <cp:keywords/>
  <dc:description/>
  <cp:lastModifiedBy>Merilee Kern</cp:lastModifiedBy>
  <cp:revision>14</cp:revision>
  <cp:lastPrinted>2012-02-09T04:49:00Z</cp:lastPrinted>
  <dcterms:created xsi:type="dcterms:W3CDTF">2012-02-09T22:08:00Z</dcterms:created>
  <dcterms:modified xsi:type="dcterms:W3CDTF">2012-02-10T17:34:00Z</dcterms:modified>
</cp:coreProperties>
</file>